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6DB902E" w14:textId="77777777" w:rsidTr="00F44236">
        <w:tc>
          <w:tcPr>
            <w:tcW w:w="1620" w:type="dxa"/>
            <w:tcBorders>
              <w:bottom w:val="single" w:sz="4" w:space="0" w:color="auto"/>
            </w:tcBorders>
            <w:shd w:val="clear" w:color="auto" w:fill="FFFFFF"/>
            <w:vAlign w:val="center"/>
          </w:tcPr>
          <w:p w14:paraId="0CB7C249" w14:textId="77777777" w:rsidR="00067FE2" w:rsidRDefault="00067FE2" w:rsidP="00934E5E">
            <w:pPr>
              <w:pStyle w:val="Header"/>
              <w:spacing w:before="120" w:after="120"/>
            </w:pPr>
            <w:r>
              <w:t>NPRR Number</w:t>
            </w:r>
          </w:p>
        </w:tc>
        <w:tc>
          <w:tcPr>
            <w:tcW w:w="1260" w:type="dxa"/>
            <w:tcBorders>
              <w:bottom w:val="single" w:sz="4" w:space="0" w:color="auto"/>
            </w:tcBorders>
            <w:vAlign w:val="center"/>
          </w:tcPr>
          <w:p w14:paraId="00A51C34" w14:textId="13591163" w:rsidR="00067FE2" w:rsidRDefault="004F3297" w:rsidP="00934E5E">
            <w:pPr>
              <w:pStyle w:val="Header"/>
              <w:spacing w:before="120" w:after="120"/>
              <w:jc w:val="center"/>
            </w:pPr>
            <w:hyperlink r:id="rId8" w:history="1">
              <w:r w:rsidRPr="004F3297">
                <w:rPr>
                  <w:rStyle w:val="Hyperlink"/>
                </w:rPr>
                <w:t>1299</w:t>
              </w:r>
            </w:hyperlink>
          </w:p>
        </w:tc>
        <w:tc>
          <w:tcPr>
            <w:tcW w:w="900" w:type="dxa"/>
            <w:tcBorders>
              <w:bottom w:val="single" w:sz="4" w:space="0" w:color="auto"/>
            </w:tcBorders>
            <w:shd w:val="clear" w:color="auto" w:fill="FFFFFF"/>
            <w:vAlign w:val="center"/>
          </w:tcPr>
          <w:p w14:paraId="59379469" w14:textId="77777777" w:rsidR="00067FE2" w:rsidRDefault="00067FE2" w:rsidP="00934E5E">
            <w:pPr>
              <w:pStyle w:val="Header"/>
              <w:spacing w:before="120" w:after="120"/>
            </w:pPr>
            <w:r>
              <w:t>NPRR Title</w:t>
            </w:r>
          </w:p>
        </w:tc>
        <w:tc>
          <w:tcPr>
            <w:tcW w:w="6660" w:type="dxa"/>
            <w:tcBorders>
              <w:bottom w:val="single" w:sz="4" w:space="0" w:color="auto"/>
            </w:tcBorders>
            <w:vAlign w:val="center"/>
          </w:tcPr>
          <w:p w14:paraId="44456FB7" w14:textId="34D1FE53" w:rsidR="00067FE2" w:rsidRDefault="00E32DFC" w:rsidP="00934E5E">
            <w:pPr>
              <w:pStyle w:val="Header"/>
              <w:spacing w:before="120" w:after="120"/>
            </w:pPr>
            <w:r>
              <w:t>C</w:t>
            </w:r>
            <w:r w:rsidR="00373E79">
              <w:t>larification</w:t>
            </w:r>
            <w:r w:rsidR="00631A53">
              <w:t>s</w:t>
            </w:r>
            <w:r w:rsidR="00373E79">
              <w:t xml:space="preserve"> to E</w:t>
            </w:r>
            <w:r w:rsidR="00631A53">
              <w:t xml:space="preserve">mergency </w:t>
            </w:r>
            <w:r w:rsidR="00373E79">
              <w:t>R</w:t>
            </w:r>
            <w:r w:rsidR="00631A53">
              <w:t xml:space="preserve">esponse </w:t>
            </w:r>
            <w:r w:rsidR="00373E79">
              <w:t>S</w:t>
            </w:r>
            <w:r w:rsidR="00631A53">
              <w:t>ervice</w:t>
            </w:r>
            <w:r w:rsidR="00290525">
              <w:t xml:space="preserve"> (ERS)</w:t>
            </w:r>
          </w:p>
        </w:tc>
      </w:tr>
      <w:tr w:rsidR="00067FE2" w:rsidRPr="00E01925" w14:paraId="1C771177" w14:textId="77777777" w:rsidTr="00BC2D06">
        <w:trPr>
          <w:trHeight w:val="518"/>
        </w:trPr>
        <w:tc>
          <w:tcPr>
            <w:tcW w:w="2880" w:type="dxa"/>
            <w:gridSpan w:val="2"/>
            <w:shd w:val="clear" w:color="auto" w:fill="FFFFFF"/>
            <w:vAlign w:val="center"/>
          </w:tcPr>
          <w:p w14:paraId="2037003E" w14:textId="77777777" w:rsidR="00067FE2" w:rsidRPr="00E01925" w:rsidRDefault="00067FE2" w:rsidP="00934E5E">
            <w:pPr>
              <w:pStyle w:val="Header"/>
              <w:spacing w:before="120" w:after="120"/>
              <w:rPr>
                <w:bCs w:val="0"/>
              </w:rPr>
            </w:pPr>
            <w:r w:rsidRPr="00E01925">
              <w:rPr>
                <w:bCs w:val="0"/>
              </w:rPr>
              <w:t>Date Posted</w:t>
            </w:r>
          </w:p>
        </w:tc>
        <w:tc>
          <w:tcPr>
            <w:tcW w:w="7560" w:type="dxa"/>
            <w:gridSpan w:val="2"/>
            <w:vAlign w:val="center"/>
          </w:tcPr>
          <w:p w14:paraId="79110198" w14:textId="3A29F4E8" w:rsidR="00067FE2" w:rsidRPr="00E01925" w:rsidRDefault="00B5511E" w:rsidP="00934E5E">
            <w:pPr>
              <w:pStyle w:val="NormalArial"/>
              <w:spacing w:before="120" w:after="120"/>
            </w:pPr>
            <w:r>
              <w:t>September</w:t>
            </w:r>
            <w:r w:rsidR="00485576">
              <w:t xml:space="preserve"> </w:t>
            </w:r>
            <w:r w:rsidR="00290525">
              <w:t>2</w:t>
            </w:r>
            <w:r w:rsidR="000C47BA">
              <w:t>, 2025</w:t>
            </w:r>
          </w:p>
        </w:tc>
      </w:tr>
      <w:tr w:rsidR="00067FE2" w14:paraId="281AE231"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1EE5D5C7" w14:textId="77777777" w:rsidR="00067FE2" w:rsidRDefault="00067FE2" w:rsidP="00F44236">
            <w:pPr>
              <w:pStyle w:val="NormalArial"/>
            </w:pPr>
          </w:p>
        </w:tc>
        <w:tc>
          <w:tcPr>
            <w:tcW w:w="7560" w:type="dxa"/>
            <w:gridSpan w:val="2"/>
            <w:tcBorders>
              <w:top w:val="nil"/>
              <w:left w:val="nil"/>
              <w:bottom w:val="nil"/>
              <w:right w:val="nil"/>
            </w:tcBorders>
            <w:vAlign w:val="center"/>
          </w:tcPr>
          <w:p w14:paraId="7246FB12" w14:textId="77777777" w:rsidR="00067FE2" w:rsidRDefault="00067FE2" w:rsidP="00F44236">
            <w:pPr>
              <w:pStyle w:val="NormalArial"/>
            </w:pPr>
          </w:p>
        </w:tc>
      </w:tr>
      <w:tr w:rsidR="009D17F0" w14:paraId="18BA5F6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A6446FF" w14:textId="77777777" w:rsidR="009D17F0" w:rsidRDefault="009D17F0" w:rsidP="00934E5E">
            <w:pPr>
              <w:pStyle w:val="Header"/>
              <w:spacing w:before="120" w:after="120"/>
            </w:pPr>
            <w:r>
              <w:t xml:space="preserve">Requested Resolution </w:t>
            </w:r>
          </w:p>
        </w:tc>
        <w:tc>
          <w:tcPr>
            <w:tcW w:w="7560" w:type="dxa"/>
            <w:gridSpan w:val="2"/>
            <w:tcBorders>
              <w:top w:val="single" w:sz="4" w:space="0" w:color="auto"/>
            </w:tcBorders>
            <w:vAlign w:val="center"/>
          </w:tcPr>
          <w:p w14:paraId="64046C44" w14:textId="77777777" w:rsidR="009D17F0" w:rsidRPr="00FB509B" w:rsidRDefault="0066370F" w:rsidP="00934E5E">
            <w:pPr>
              <w:pStyle w:val="NormalArial"/>
              <w:spacing w:before="120" w:after="120"/>
            </w:pPr>
            <w:r w:rsidRPr="00FB509B">
              <w:t>Normal</w:t>
            </w:r>
          </w:p>
        </w:tc>
      </w:tr>
      <w:tr w:rsidR="009D17F0" w14:paraId="2FB61CA1"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0EB693B" w14:textId="77777777" w:rsidR="009D17F0" w:rsidRDefault="0007682E" w:rsidP="00934E5E">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2230E2B6" w14:textId="77777777" w:rsidR="00F40540" w:rsidRPr="000C47BA" w:rsidRDefault="00F40540" w:rsidP="000C47BA">
            <w:pPr>
              <w:pStyle w:val="NormalArial"/>
              <w:spacing w:before="120"/>
            </w:pPr>
            <w:r w:rsidRPr="000C47BA">
              <w:t>3.14.3.1</w:t>
            </w:r>
            <w:r w:rsidR="000C47BA" w:rsidRPr="000C47BA">
              <w:t xml:space="preserve">, </w:t>
            </w:r>
            <w:r w:rsidRPr="000C47BA">
              <w:t>Emergency Response Service Procurement</w:t>
            </w:r>
          </w:p>
          <w:p w14:paraId="487637A2" w14:textId="77777777" w:rsidR="00F40540" w:rsidRPr="000C47BA" w:rsidRDefault="00F40540" w:rsidP="000C47BA">
            <w:pPr>
              <w:pStyle w:val="NormalArial"/>
            </w:pPr>
            <w:r w:rsidRPr="000C47BA">
              <w:t>3.14.3.4</w:t>
            </w:r>
            <w:r w:rsidR="000C47BA" w:rsidRPr="000C47BA">
              <w:t xml:space="preserve">, </w:t>
            </w:r>
            <w:r w:rsidRPr="000C47BA">
              <w:t>Emergency Response Service Reporting and Market Communications</w:t>
            </w:r>
          </w:p>
          <w:p w14:paraId="7A4121AE" w14:textId="77777777" w:rsidR="009D17F0" w:rsidRPr="00FB509B" w:rsidRDefault="00F40540" w:rsidP="000C47BA">
            <w:pPr>
              <w:pStyle w:val="NormalArial"/>
              <w:spacing w:after="120"/>
            </w:pPr>
            <w:r w:rsidRPr="000C47BA">
              <w:t>8.1.3.1.2</w:t>
            </w:r>
            <w:r w:rsidR="000C47BA" w:rsidRPr="000C47BA">
              <w:t xml:space="preserve">, </w:t>
            </w:r>
            <w:r w:rsidRPr="000C47BA">
              <w:t>Performance Evaluation for Emergency Response Service</w:t>
            </w:r>
            <w:r w:rsidR="000C47BA" w:rsidRPr="000C47BA">
              <w:t xml:space="preserve"> </w:t>
            </w:r>
            <w:r w:rsidRPr="000C47BA">
              <w:t>Generators</w:t>
            </w:r>
          </w:p>
        </w:tc>
      </w:tr>
      <w:tr w:rsidR="00C9766A" w14:paraId="771042A6" w14:textId="77777777" w:rsidTr="00BC2D06">
        <w:trPr>
          <w:trHeight w:val="518"/>
        </w:trPr>
        <w:tc>
          <w:tcPr>
            <w:tcW w:w="2880" w:type="dxa"/>
            <w:gridSpan w:val="2"/>
            <w:tcBorders>
              <w:bottom w:val="single" w:sz="4" w:space="0" w:color="auto"/>
            </w:tcBorders>
            <w:shd w:val="clear" w:color="auto" w:fill="FFFFFF"/>
            <w:vAlign w:val="center"/>
          </w:tcPr>
          <w:p w14:paraId="78750F3F" w14:textId="77777777" w:rsidR="00C9766A" w:rsidRDefault="00625E5D" w:rsidP="00934E5E">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DD6DE05" w14:textId="77777777" w:rsidR="00C9766A" w:rsidRPr="00FB509B" w:rsidRDefault="000C47BA" w:rsidP="00934E5E">
            <w:pPr>
              <w:pStyle w:val="NormalArial"/>
              <w:spacing w:before="120" w:after="120"/>
            </w:pPr>
            <w:r>
              <w:t>None</w:t>
            </w:r>
          </w:p>
        </w:tc>
      </w:tr>
      <w:tr w:rsidR="009D17F0" w14:paraId="2929C8ED" w14:textId="77777777" w:rsidTr="00BC2D06">
        <w:trPr>
          <w:trHeight w:val="518"/>
        </w:trPr>
        <w:tc>
          <w:tcPr>
            <w:tcW w:w="2880" w:type="dxa"/>
            <w:gridSpan w:val="2"/>
            <w:tcBorders>
              <w:bottom w:val="single" w:sz="4" w:space="0" w:color="auto"/>
            </w:tcBorders>
            <w:shd w:val="clear" w:color="auto" w:fill="FFFFFF"/>
            <w:vAlign w:val="center"/>
          </w:tcPr>
          <w:p w14:paraId="45D9DC88" w14:textId="77777777" w:rsidR="009D17F0" w:rsidRDefault="009D17F0" w:rsidP="00934E5E">
            <w:pPr>
              <w:pStyle w:val="Header"/>
              <w:spacing w:before="120" w:after="120"/>
            </w:pPr>
            <w:r>
              <w:t>Revision Description</w:t>
            </w:r>
          </w:p>
        </w:tc>
        <w:tc>
          <w:tcPr>
            <w:tcW w:w="7560" w:type="dxa"/>
            <w:gridSpan w:val="2"/>
            <w:tcBorders>
              <w:bottom w:val="single" w:sz="4" w:space="0" w:color="auto"/>
            </w:tcBorders>
            <w:vAlign w:val="center"/>
          </w:tcPr>
          <w:p w14:paraId="51EE1B8E" w14:textId="77777777" w:rsidR="001666C1" w:rsidRPr="000C47BA" w:rsidRDefault="000C47BA" w:rsidP="000C47BA">
            <w:pPr>
              <w:pStyle w:val="NormalArial"/>
              <w:spacing w:before="120" w:after="120"/>
              <w:rPr>
                <w:rFonts w:cs="Arial"/>
              </w:rPr>
            </w:pPr>
            <w:r w:rsidRPr="000C47BA">
              <w:rPr>
                <w:rFonts w:cs="Arial"/>
              </w:rPr>
              <w:t xml:space="preserve">This Nodal Protocol Revision Request (NPRR) addresses four </w:t>
            </w:r>
            <w:r w:rsidR="00E61AE2" w:rsidRPr="000C47BA">
              <w:rPr>
                <w:rFonts w:cs="Arial"/>
              </w:rPr>
              <w:t xml:space="preserve">independent issues related to </w:t>
            </w:r>
            <w:r w:rsidR="001666C1" w:rsidRPr="000C47BA">
              <w:rPr>
                <w:rFonts w:cs="Arial"/>
              </w:rPr>
              <w:t>Emergency Response Service</w:t>
            </w:r>
            <w:r w:rsidR="00E61AE2" w:rsidRPr="000C47BA">
              <w:rPr>
                <w:rFonts w:cs="Arial"/>
              </w:rPr>
              <w:t xml:space="preserve"> </w:t>
            </w:r>
            <w:r w:rsidRPr="000C47BA">
              <w:rPr>
                <w:rFonts w:cs="Arial"/>
              </w:rPr>
              <w:t>(ERS):</w:t>
            </w:r>
          </w:p>
          <w:p w14:paraId="36A401BC" w14:textId="4DEC6168" w:rsidR="007E4FA0" w:rsidRPr="000C47BA" w:rsidRDefault="001666C1" w:rsidP="000C47BA">
            <w:pPr>
              <w:pStyle w:val="NormalArial"/>
              <w:numPr>
                <w:ilvl w:val="0"/>
                <w:numId w:val="21"/>
              </w:numPr>
              <w:spacing w:before="120" w:after="120"/>
              <w:rPr>
                <w:rFonts w:cs="Arial"/>
              </w:rPr>
            </w:pPr>
            <w:r w:rsidRPr="000C47BA">
              <w:rPr>
                <w:rFonts w:cs="Arial"/>
              </w:rPr>
              <w:t xml:space="preserve">Paragraph </w:t>
            </w:r>
            <w:r w:rsidR="0084483A">
              <w:rPr>
                <w:rFonts w:cs="Arial"/>
              </w:rPr>
              <w:t>(5)</w:t>
            </w:r>
            <w:r w:rsidRPr="000C47BA">
              <w:rPr>
                <w:rFonts w:cs="Arial"/>
              </w:rPr>
              <w:t>(c) of Section</w:t>
            </w:r>
            <w:r w:rsidR="00D8560C" w:rsidRPr="000C47BA">
              <w:rPr>
                <w:rFonts w:cs="Arial"/>
              </w:rPr>
              <w:t xml:space="preserve"> 3.1</w:t>
            </w:r>
            <w:r w:rsidR="007E4FA0" w:rsidRPr="000C47BA">
              <w:rPr>
                <w:rFonts w:cs="Arial"/>
              </w:rPr>
              <w:t>4</w:t>
            </w:r>
            <w:r w:rsidR="00D8560C" w:rsidRPr="000C47BA">
              <w:rPr>
                <w:rFonts w:cs="Arial"/>
              </w:rPr>
              <w:t>.3.1</w:t>
            </w:r>
            <w:r w:rsidRPr="000C47BA">
              <w:rPr>
                <w:rFonts w:cs="Arial"/>
              </w:rPr>
              <w:t xml:space="preserve"> is incorrectly </w:t>
            </w:r>
            <w:r w:rsidR="00413CDF">
              <w:rPr>
                <w:rFonts w:cs="Arial"/>
              </w:rPr>
              <w:t>included as a subparagraph of paragraph (5)</w:t>
            </w:r>
            <w:r w:rsidRPr="000C47BA">
              <w:rPr>
                <w:rFonts w:cs="Arial"/>
              </w:rPr>
              <w:t xml:space="preserve"> and </w:t>
            </w:r>
            <w:r w:rsidR="00413CDF">
              <w:rPr>
                <w:rFonts w:cs="Arial"/>
              </w:rPr>
              <w:t xml:space="preserve">instead </w:t>
            </w:r>
            <w:r w:rsidR="007E4FA0" w:rsidRPr="000C47BA">
              <w:rPr>
                <w:rFonts w:cs="Arial"/>
              </w:rPr>
              <w:t xml:space="preserve">should be </w:t>
            </w:r>
            <w:r w:rsidRPr="000C47BA">
              <w:rPr>
                <w:rFonts w:cs="Arial"/>
              </w:rPr>
              <w:t>paragraph (6) of Section 3.14.3.1.</w:t>
            </w:r>
            <w:r w:rsidR="005E598F" w:rsidRPr="000C47BA">
              <w:rPr>
                <w:rFonts w:cs="Arial"/>
              </w:rPr>
              <w:t xml:space="preserve"> </w:t>
            </w:r>
            <w:r w:rsidR="00D8560C" w:rsidRPr="000C47BA">
              <w:rPr>
                <w:rFonts w:cs="Arial"/>
              </w:rPr>
              <w:t xml:space="preserve">  </w:t>
            </w:r>
          </w:p>
          <w:p w14:paraId="4CE35965" w14:textId="1DE04152" w:rsidR="00B40447" w:rsidRPr="000C47BA" w:rsidRDefault="0084483A" w:rsidP="000C47BA">
            <w:pPr>
              <w:pStyle w:val="NormalArial"/>
              <w:numPr>
                <w:ilvl w:val="0"/>
                <w:numId w:val="21"/>
              </w:numPr>
              <w:spacing w:before="120" w:after="120"/>
              <w:rPr>
                <w:rFonts w:cs="Arial"/>
              </w:rPr>
            </w:pPr>
            <w:r>
              <w:rPr>
                <w:rFonts w:cs="Arial"/>
              </w:rPr>
              <w:t xml:space="preserve">In paragraph (3)(j) of </w:t>
            </w:r>
            <w:r w:rsidR="006B222F" w:rsidRPr="000C47BA">
              <w:rPr>
                <w:rFonts w:cs="Arial"/>
              </w:rPr>
              <w:t>S</w:t>
            </w:r>
            <w:r w:rsidR="007E4FA0" w:rsidRPr="000C47BA">
              <w:rPr>
                <w:rFonts w:cs="Arial"/>
              </w:rPr>
              <w:t>ection</w:t>
            </w:r>
            <w:r w:rsidR="005F5460" w:rsidRPr="000C47BA">
              <w:rPr>
                <w:rFonts w:cs="Arial"/>
              </w:rPr>
              <w:t xml:space="preserve"> 3.14.3.4</w:t>
            </w:r>
            <w:r>
              <w:rPr>
                <w:rFonts w:cs="Arial"/>
              </w:rPr>
              <w:t xml:space="preserve"> </w:t>
            </w:r>
            <w:r w:rsidR="00485576">
              <w:rPr>
                <w:rFonts w:cs="Arial"/>
              </w:rPr>
              <w:t>t</w:t>
            </w:r>
            <w:r w:rsidR="00B40447" w:rsidRPr="000C47BA">
              <w:rPr>
                <w:rFonts w:cs="Arial"/>
              </w:rPr>
              <w:t xml:space="preserve">he ERS Preliminary Baseline Review Results document is being removed from the </w:t>
            </w:r>
            <w:r>
              <w:rPr>
                <w:rFonts w:cs="Arial"/>
              </w:rPr>
              <w:t>Market Information System (</w:t>
            </w:r>
            <w:r w:rsidR="00B40447" w:rsidRPr="000C47BA">
              <w:rPr>
                <w:rFonts w:cs="Arial"/>
              </w:rPr>
              <w:t>MIS</w:t>
            </w:r>
            <w:r>
              <w:rPr>
                <w:rFonts w:cs="Arial"/>
              </w:rPr>
              <w:t>)</w:t>
            </w:r>
            <w:r w:rsidR="00B40447" w:rsidRPr="000C47BA">
              <w:rPr>
                <w:rFonts w:cs="Arial"/>
              </w:rPr>
              <w:t xml:space="preserve"> posting list </w:t>
            </w:r>
            <w:r w:rsidR="00413CDF">
              <w:rPr>
                <w:rFonts w:cs="Arial"/>
              </w:rPr>
              <w:t>because</w:t>
            </w:r>
            <w:r w:rsidR="00B40447" w:rsidRPr="000C47BA">
              <w:rPr>
                <w:rFonts w:cs="Arial"/>
              </w:rPr>
              <w:t xml:space="preserve"> it is a legacy report that is no longer needed.  The </w:t>
            </w:r>
            <w:r w:rsidR="00413CDF">
              <w:rPr>
                <w:rFonts w:cs="Arial"/>
              </w:rPr>
              <w:t xml:space="preserve">information previously provided by the posting of that document </w:t>
            </w:r>
            <w:r w:rsidR="00B40447" w:rsidRPr="000C47BA">
              <w:rPr>
                <w:rFonts w:cs="Arial"/>
              </w:rPr>
              <w:t xml:space="preserve">has been replaced by the mandatory </w:t>
            </w:r>
            <w:r w:rsidR="00DC1EEE">
              <w:rPr>
                <w:rFonts w:cs="Arial"/>
              </w:rPr>
              <w:t xml:space="preserve">ERS Resource Identification </w:t>
            </w:r>
            <w:r w:rsidR="00DC1EEE" w:rsidRPr="00DC1EEE">
              <w:rPr>
                <w:rFonts w:cs="Arial"/>
              </w:rPr>
              <w:t>(</w:t>
            </w:r>
            <w:r w:rsidR="00B40447" w:rsidRPr="00DC1EEE">
              <w:rPr>
                <w:rFonts w:cs="Arial"/>
              </w:rPr>
              <w:t>ERID</w:t>
            </w:r>
            <w:r w:rsidR="00DC1EEE" w:rsidRPr="00DC1EEE">
              <w:rPr>
                <w:rFonts w:cs="Arial"/>
              </w:rPr>
              <w:t>)</w:t>
            </w:r>
            <w:r w:rsidR="00B40447" w:rsidRPr="000C47BA">
              <w:rPr>
                <w:rFonts w:cs="Arial"/>
              </w:rPr>
              <w:t xml:space="preserve"> process to get this information and is no longer applicable or being requested by Q</w:t>
            </w:r>
            <w:r>
              <w:rPr>
                <w:rFonts w:cs="Arial"/>
              </w:rPr>
              <w:t>ualified Scheduling Entities (Q</w:t>
            </w:r>
            <w:r w:rsidR="00B40447" w:rsidRPr="000C47BA">
              <w:rPr>
                <w:rFonts w:cs="Arial"/>
              </w:rPr>
              <w:t>SEs</w:t>
            </w:r>
            <w:r>
              <w:rPr>
                <w:rFonts w:cs="Arial"/>
              </w:rPr>
              <w:t>)</w:t>
            </w:r>
            <w:r w:rsidR="00B40447" w:rsidRPr="000C47BA">
              <w:rPr>
                <w:rFonts w:cs="Arial"/>
              </w:rPr>
              <w:t>.</w:t>
            </w:r>
          </w:p>
          <w:p w14:paraId="48E95833" w14:textId="5C1907D6" w:rsidR="00DC4BE5" w:rsidRPr="000C47BA" w:rsidRDefault="00453C3C" w:rsidP="000C47BA">
            <w:pPr>
              <w:numPr>
                <w:ilvl w:val="0"/>
                <w:numId w:val="21"/>
              </w:numPr>
              <w:spacing w:before="120" w:after="120"/>
              <w:rPr>
                <w:rFonts w:ascii="Arial" w:hAnsi="Arial" w:cs="Arial"/>
                <w:iCs/>
              </w:rPr>
            </w:pPr>
            <w:r>
              <w:rPr>
                <w:rFonts w:ascii="Arial" w:hAnsi="Arial" w:cs="Arial"/>
              </w:rPr>
              <w:t xml:space="preserve">A </w:t>
            </w:r>
            <w:r w:rsidR="00413CDF">
              <w:rPr>
                <w:rFonts w:ascii="Arial" w:hAnsi="Arial" w:cs="Arial"/>
              </w:rPr>
              <w:t xml:space="preserve">timing </w:t>
            </w:r>
            <w:r>
              <w:rPr>
                <w:rFonts w:ascii="Arial" w:hAnsi="Arial" w:cs="Arial"/>
              </w:rPr>
              <w:t xml:space="preserve">change to paragraph (6) of </w:t>
            </w:r>
            <w:r w:rsidR="006B222F" w:rsidRPr="000C47BA">
              <w:rPr>
                <w:rFonts w:ascii="Arial" w:hAnsi="Arial" w:cs="Arial"/>
              </w:rPr>
              <w:t>S</w:t>
            </w:r>
            <w:r w:rsidR="005F5460" w:rsidRPr="000C47BA">
              <w:rPr>
                <w:rFonts w:ascii="Arial" w:hAnsi="Arial" w:cs="Arial"/>
              </w:rPr>
              <w:t>ection 3.14.3.4 provide</w:t>
            </w:r>
            <w:r>
              <w:rPr>
                <w:rFonts w:ascii="Arial" w:hAnsi="Arial" w:cs="Arial"/>
              </w:rPr>
              <w:t>s</w:t>
            </w:r>
            <w:r w:rsidR="005F5460" w:rsidRPr="000C47BA">
              <w:rPr>
                <w:rFonts w:ascii="Arial" w:hAnsi="Arial" w:cs="Arial"/>
              </w:rPr>
              <w:t xml:space="preserve"> flexibility for the </w:t>
            </w:r>
            <w:r w:rsidR="00DC4BE5" w:rsidRPr="000C47BA">
              <w:rPr>
                <w:rFonts w:ascii="Arial" w:hAnsi="Arial" w:cs="Arial"/>
              </w:rPr>
              <w:t xml:space="preserve">ERS offer </w:t>
            </w:r>
            <w:r w:rsidR="005F5460" w:rsidRPr="000C47BA">
              <w:rPr>
                <w:rFonts w:ascii="Arial" w:hAnsi="Arial" w:cs="Arial"/>
              </w:rPr>
              <w:t>posting requirement</w:t>
            </w:r>
            <w:r w:rsidR="00DC4BE5" w:rsidRPr="000C47BA">
              <w:rPr>
                <w:rFonts w:ascii="Arial" w:hAnsi="Arial" w:cs="Arial"/>
              </w:rPr>
              <w:t xml:space="preserve"> so that instead of posting exactly on the 60</w:t>
            </w:r>
            <w:r w:rsidR="00DC4BE5" w:rsidRPr="000C47BA">
              <w:rPr>
                <w:rFonts w:ascii="Arial" w:hAnsi="Arial" w:cs="Arial"/>
                <w:vertAlign w:val="superscript"/>
              </w:rPr>
              <w:t>th</w:t>
            </w:r>
            <w:r w:rsidR="00DC4BE5" w:rsidRPr="000C47BA">
              <w:rPr>
                <w:rFonts w:ascii="Arial" w:hAnsi="Arial" w:cs="Arial"/>
              </w:rPr>
              <w:t xml:space="preserve"> day after the first day of the ERS Standard Contract Term</w:t>
            </w:r>
            <w:r w:rsidR="00413CDF">
              <w:rPr>
                <w:rFonts w:ascii="Arial" w:hAnsi="Arial" w:cs="Arial"/>
              </w:rPr>
              <w:t xml:space="preserve"> (SCT)</w:t>
            </w:r>
            <w:r w:rsidR="00DC4BE5" w:rsidRPr="000C47BA">
              <w:rPr>
                <w:rFonts w:ascii="Arial" w:hAnsi="Arial" w:cs="Arial"/>
              </w:rPr>
              <w:t xml:space="preserve"> </w:t>
            </w:r>
            <w:r w:rsidR="00413CDF">
              <w:rPr>
                <w:rFonts w:ascii="Arial" w:hAnsi="Arial" w:cs="Arial"/>
              </w:rPr>
              <w:t>there will now be a</w:t>
            </w:r>
            <w:r w:rsidR="00DC4BE5" w:rsidRPr="000C47BA">
              <w:rPr>
                <w:rFonts w:ascii="Arial" w:hAnsi="Arial" w:cs="Arial"/>
              </w:rPr>
              <w:t xml:space="preserve"> window for posting no sooner than </w:t>
            </w:r>
            <w:r w:rsidR="00DC4BE5" w:rsidRPr="000C47BA">
              <w:rPr>
                <w:rFonts w:ascii="Arial" w:hAnsi="Arial" w:cs="Arial"/>
                <w:iCs/>
              </w:rPr>
              <w:t xml:space="preserve">60 days </w:t>
            </w:r>
            <w:r w:rsidR="00413CDF">
              <w:rPr>
                <w:rFonts w:ascii="Arial" w:hAnsi="Arial" w:cs="Arial"/>
                <w:iCs/>
              </w:rPr>
              <w:t xml:space="preserve">and no later than 65 days </w:t>
            </w:r>
            <w:r w:rsidR="00DC4BE5" w:rsidRPr="000C47BA">
              <w:rPr>
                <w:rFonts w:ascii="Arial" w:hAnsi="Arial" w:cs="Arial"/>
                <w:iCs/>
              </w:rPr>
              <w:t xml:space="preserve">after the first day of the ERS </w:t>
            </w:r>
            <w:r w:rsidR="00413CDF">
              <w:rPr>
                <w:rFonts w:ascii="Arial" w:hAnsi="Arial" w:cs="Arial"/>
                <w:iCs/>
              </w:rPr>
              <w:t>SCT</w:t>
            </w:r>
            <w:r w:rsidR="00DC4BE5" w:rsidRPr="000C47BA">
              <w:rPr>
                <w:rFonts w:ascii="Arial" w:hAnsi="Arial" w:cs="Arial"/>
                <w:iCs/>
              </w:rPr>
              <w:t>.</w:t>
            </w:r>
          </w:p>
          <w:p w14:paraId="3AE97492" w14:textId="2E0DBF52" w:rsidR="005F5460" w:rsidRPr="00FB509B" w:rsidRDefault="003E383D" w:rsidP="000C47BA">
            <w:pPr>
              <w:pStyle w:val="NormalArial"/>
              <w:numPr>
                <w:ilvl w:val="0"/>
                <w:numId w:val="21"/>
              </w:numPr>
              <w:spacing w:before="120" w:after="120"/>
            </w:pPr>
            <w:r>
              <w:rPr>
                <w:rFonts w:cs="Arial"/>
              </w:rPr>
              <w:t>A change to paragraph (2) of S</w:t>
            </w:r>
            <w:r w:rsidR="005F5460" w:rsidRPr="000C47BA">
              <w:rPr>
                <w:rFonts w:cs="Arial"/>
              </w:rPr>
              <w:t>ection 8.1.3.1.2</w:t>
            </w:r>
            <w:r>
              <w:rPr>
                <w:rFonts w:cs="Arial"/>
              </w:rPr>
              <w:t xml:space="preserve"> </w:t>
            </w:r>
            <w:r w:rsidR="005F5460" w:rsidRPr="000C47BA">
              <w:rPr>
                <w:rFonts w:cs="Arial"/>
              </w:rPr>
              <w:t xml:space="preserve"> clarif</w:t>
            </w:r>
            <w:r>
              <w:rPr>
                <w:rFonts w:cs="Arial"/>
              </w:rPr>
              <w:t>ies</w:t>
            </w:r>
            <w:r w:rsidR="005F5460" w:rsidRPr="000C47BA">
              <w:rPr>
                <w:rFonts w:cs="Arial"/>
              </w:rPr>
              <w:t xml:space="preserve"> that for non-weather sensitive ERS </w:t>
            </w:r>
            <w:r>
              <w:rPr>
                <w:rFonts w:cs="Arial"/>
              </w:rPr>
              <w:t>L</w:t>
            </w:r>
            <w:r w:rsidR="005F5460" w:rsidRPr="000C47BA">
              <w:rPr>
                <w:rFonts w:cs="Arial"/>
              </w:rPr>
              <w:t xml:space="preserve">oads to be classified as co-located with an ERS </w:t>
            </w:r>
            <w:r w:rsidR="00F16DFC">
              <w:rPr>
                <w:rFonts w:cs="Arial"/>
              </w:rPr>
              <w:t>G</w:t>
            </w:r>
            <w:r w:rsidR="005F5460" w:rsidRPr="000C47BA">
              <w:rPr>
                <w:rFonts w:cs="Arial"/>
              </w:rPr>
              <w:t>enerator</w:t>
            </w:r>
            <w:r w:rsidR="00F16DFC">
              <w:rPr>
                <w:rFonts w:cs="Arial"/>
              </w:rPr>
              <w:t>,</w:t>
            </w:r>
            <w:r w:rsidR="005F5460" w:rsidRPr="000C47BA">
              <w:rPr>
                <w:rFonts w:cs="Arial"/>
              </w:rPr>
              <w:t xml:space="preserve"> both must be </w:t>
            </w:r>
            <w:r w:rsidR="005F5460" w:rsidRPr="00485576">
              <w:rPr>
                <w:rFonts w:cs="Arial"/>
              </w:rPr>
              <w:t>awarded</w:t>
            </w:r>
            <w:r w:rsidR="005F5460" w:rsidRPr="003E383D">
              <w:rPr>
                <w:rFonts w:cs="Arial"/>
              </w:rPr>
              <w:t xml:space="preserve"> in</w:t>
            </w:r>
            <w:r w:rsidR="005F5460" w:rsidRPr="000C47BA">
              <w:rPr>
                <w:rFonts w:cs="Arial"/>
              </w:rPr>
              <w:t xml:space="preserve"> the same service type and </w:t>
            </w:r>
            <w:r w:rsidR="00373E79" w:rsidRPr="000C47BA">
              <w:rPr>
                <w:rFonts w:cs="Arial"/>
              </w:rPr>
              <w:t xml:space="preserve">for </w:t>
            </w:r>
            <w:r w:rsidR="005F5460" w:rsidRPr="000C47BA">
              <w:rPr>
                <w:rFonts w:cs="Arial"/>
              </w:rPr>
              <w:t xml:space="preserve">all the same ERS Time Periods. This has </w:t>
            </w:r>
            <w:r w:rsidR="005F5460" w:rsidRPr="000C47BA">
              <w:rPr>
                <w:rFonts w:cs="Arial"/>
              </w:rPr>
              <w:lastRenderedPageBreak/>
              <w:t>been an issue when both are offered in</w:t>
            </w:r>
            <w:r w:rsidR="00373E79" w:rsidRPr="000C47BA">
              <w:rPr>
                <w:rFonts w:cs="Arial"/>
              </w:rPr>
              <w:t>to</w:t>
            </w:r>
            <w:r w:rsidR="005F5460" w:rsidRPr="000C47BA">
              <w:rPr>
                <w:rFonts w:cs="Arial"/>
              </w:rPr>
              <w:t xml:space="preserve"> the same service type and</w:t>
            </w:r>
            <w:r w:rsidR="00373E79" w:rsidRPr="000C47BA">
              <w:rPr>
                <w:rFonts w:cs="Arial"/>
              </w:rPr>
              <w:t>/or</w:t>
            </w:r>
            <w:r w:rsidR="005F5460" w:rsidRPr="000C47BA">
              <w:rPr>
                <w:rFonts w:cs="Arial"/>
              </w:rPr>
              <w:t xml:space="preserve"> </w:t>
            </w:r>
            <w:r w:rsidR="00F16DFC">
              <w:rPr>
                <w:rFonts w:cs="Arial"/>
              </w:rPr>
              <w:t>T</w:t>
            </w:r>
            <w:r w:rsidR="005F5460" w:rsidRPr="000C47BA">
              <w:rPr>
                <w:rFonts w:cs="Arial"/>
              </w:rPr>
              <w:t xml:space="preserve">ime </w:t>
            </w:r>
            <w:r w:rsidR="00F16DFC">
              <w:rPr>
                <w:rFonts w:cs="Arial"/>
              </w:rPr>
              <w:t>P</w:t>
            </w:r>
            <w:r w:rsidR="005F5460" w:rsidRPr="000C47BA">
              <w:rPr>
                <w:rFonts w:cs="Arial"/>
              </w:rPr>
              <w:t>eriods but for various reasons not awarded.</w:t>
            </w:r>
            <w:r w:rsidR="005F5460">
              <w:t xml:space="preserve"> </w:t>
            </w:r>
          </w:p>
        </w:tc>
      </w:tr>
      <w:tr w:rsidR="009D17F0" w14:paraId="3A78D35D" w14:textId="77777777" w:rsidTr="00625E5D">
        <w:trPr>
          <w:trHeight w:val="518"/>
        </w:trPr>
        <w:tc>
          <w:tcPr>
            <w:tcW w:w="2880" w:type="dxa"/>
            <w:gridSpan w:val="2"/>
            <w:shd w:val="clear" w:color="auto" w:fill="FFFFFF"/>
            <w:vAlign w:val="center"/>
          </w:tcPr>
          <w:p w14:paraId="430DF54E" w14:textId="77777777" w:rsidR="009D17F0" w:rsidRDefault="009D17F0" w:rsidP="00934E5E">
            <w:pPr>
              <w:pStyle w:val="Header"/>
              <w:spacing w:before="120" w:after="120"/>
            </w:pPr>
            <w:r>
              <w:lastRenderedPageBreak/>
              <w:t>Reason for Revision</w:t>
            </w:r>
          </w:p>
        </w:tc>
        <w:tc>
          <w:tcPr>
            <w:tcW w:w="7560" w:type="dxa"/>
            <w:gridSpan w:val="2"/>
            <w:vAlign w:val="center"/>
          </w:tcPr>
          <w:p w14:paraId="09887693" w14:textId="06803FF5" w:rsidR="00656593" w:rsidRDefault="004256C2" w:rsidP="00656593">
            <w:pPr>
              <w:pStyle w:val="NormalArial"/>
              <w:tabs>
                <w:tab w:val="left" w:pos="432"/>
              </w:tabs>
              <w:spacing w:before="120"/>
              <w:ind w:left="432" w:hanging="432"/>
              <w:rPr>
                <w:rFonts w:cs="Arial"/>
                <w:color w:val="000000"/>
              </w:rPr>
            </w:pPr>
            <w:r>
              <w:rPr>
                <w:noProof/>
              </w:rPr>
              <w:drawing>
                <wp:inline distT="0" distB="0" distL="0" distR="0" wp14:anchorId="72F5D4A1" wp14:editId="54C0E0E3">
                  <wp:extent cx="200025" cy="190500"/>
                  <wp:effectExtent l="0" t="0" r="0" b="0"/>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00656593" w:rsidRPr="006629C8">
              <w:t xml:space="preserve">  </w:t>
            </w:r>
            <w:hyperlink r:id="rId10" w:history="1">
              <w:r w:rsidR="00656593" w:rsidRPr="00BD53C5">
                <w:rPr>
                  <w:rStyle w:val="Hyperlink"/>
                  <w:rFonts w:cs="Arial"/>
                </w:rPr>
                <w:t>Strategic Plan</w:t>
              </w:r>
            </w:hyperlink>
            <w:r w:rsidR="00656593">
              <w:rPr>
                <w:rFonts w:cs="Arial"/>
                <w:color w:val="000000"/>
              </w:rPr>
              <w:t xml:space="preserve"> Objective 1 – </w:t>
            </w:r>
            <w:r w:rsidR="00656593" w:rsidRPr="00BD53C5">
              <w:rPr>
                <w:rFonts w:cs="Arial"/>
                <w:color w:val="000000"/>
              </w:rPr>
              <w:t>Be an industry leader for grid reliability and resilience</w:t>
            </w:r>
          </w:p>
          <w:p w14:paraId="53399295" w14:textId="05820284" w:rsidR="00656593" w:rsidRPr="00BD53C5" w:rsidRDefault="004256C2" w:rsidP="00656593">
            <w:pPr>
              <w:pStyle w:val="NormalArial"/>
              <w:tabs>
                <w:tab w:val="left" w:pos="432"/>
              </w:tabs>
              <w:spacing w:before="120"/>
              <w:ind w:left="432" w:hanging="432"/>
              <w:rPr>
                <w:rFonts w:cs="Arial"/>
                <w:color w:val="000000"/>
              </w:rPr>
            </w:pPr>
            <w:r>
              <w:rPr>
                <w:noProof/>
              </w:rPr>
              <w:drawing>
                <wp:inline distT="0" distB="0" distL="0" distR="0" wp14:anchorId="5BEB2570" wp14:editId="60750D09">
                  <wp:extent cx="200025" cy="190500"/>
                  <wp:effectExtent l="0" t="0" r="0" b="0"/>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00656593" w:rsidRPr="00CD242D">
              <w:t xml:space="preserve">  </w:t>
            </w:r>
            <w:hyperlink r:id="rId11" w:history="1">
              <w:r w:rsidR="00656593" w:rsidRPr="00BD53C5">
                <w:rPr>
                  <w:rStyle w:val="Hyperlink"/>
                  <w:rFonts w:cs="Arial"/>
                </w:rPr>
                <w:t>Strategic Plan</w:t>
              </w:r>
            </w:hyperlink>
            <w:r w:rsidR="00656593">
              <w:rPr>
                <w:rFonts w:cs="Arial"/>
                <w:color w:val="000000"/>
              </w:rPr>
              <w:t xml:space="preserve"> Objective 2 - </w:t>
            </w:r>
            <w:r w:rsidR="00656593" w:rsidRPr="00BD53C5">
              <w:rPr>
                <w:rFonts w:cs="Arial"/>
                <w:color w:val="000000"/>
              </w:rPr>
              <w:t>Enhance the ERCOT region’s economic competitiveness</w:t>
            </w:r>
            <w:r w:rsidR="00656593">
              <w:rPr>
                <w:rFonts w:cs="Arial"/>
                <w:color w:val="000000"/>
              </w:rPr>
              <w:t xml:space="preserve"> </w:t>
            </w:r>
            <w:r w:rsidR="00656593" w:rsidRPr="00BD53C5">
              <w:rPr>
                <w:rFonts w:cs="Arial"/>
                <w:color w:val="000000"/>
              </w:rPr>
              <w:t>with respect to trends in wholesale power rates and retail</w:t>
            </w:r>
            <w:r w:rsidR="00656593">
              <w:rPr>
                <w:rFonts w:cs="Arial"/>
                <w:color w:val="000000"/>
              </w:rPr>
              <w:t xml:space="preserve"> </w:t>
            </w:r>
            <w:r w:rsidR="00656593" w:rsidRPr="00BD53C5">
              <w:rPr>
                <w:rFonts w:cs="Arial"/>
                <w:color w:val="000000"/>
              </w:rPr>
              <w:t>electricity prices to consumers</w:t>
            </w:r>
          </w:p>
          <w:p w14:paraId="62B94C46" w14:textId="27BF8B68" w:rsidR="00656593" w:rsidRPr="00BD53C5" w:rsidRDefault="004256C2" w:rsidP="00656593">
            <w:pPr>
              <w:pStyle w:val="NormalArial"/>
              <w:spacing w:before="120"/>
              <w:ind w:left="432" w:hanging="432"/>
              <w:rPr>
                <w:rFonts w:cs="Arial"/>
                <w:color w:val="000000"/>
              </w:rPr>
            </w:pPr>
            <w:r>
              <w:rPr>
                <w:noProof/>
              </w:rPr>
              <w:drawing>
                <wp:inline distT="0" distB="0" distL="0" distR="0" wp14:anchorId="67082AC1" wp14:editId="7B37D3A6">
                  <wp:extent cx="200025" cy="190500"/>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00656593" w:rsidRPr="006629C8">
              <w:t xml:space="preserve">  </w:t>
            </w:r>
            <w:hyperlink r:id="rId12" w:history="1">
              <w:r w:rsidR="00656593" w:rsidRPr="00BD53C5">
                <w:rPr>
                  <w:rStyle w:val="Hyperlink"/>
                  <w:rFonts w:cs="Arial"/>
                </w:rPr>
                <w:t>Strategic Plan</w:t>
              </w:r>
            </w:hyperlink>
            <w:r w:rsidR="00656593">
              <w:rPr>
                <w:rFonts w:cs="Arial"/>
                <w:color w:val="000000"/>
              </w:rPr>
              <w:t xml:space="preserve"> Objective 3 - </w:t>
            </w:r>
            <w:r w:rsidR="00656593" w:rsidRPr="00BD53C5">
              <w:rPr>
                <w:rFonts w:cs="Arial"/>
                <w:color w:val="000000"/>
              </w:rPr>
              <w:t>Advance ERCOT, Inc. as an</w:t>
            </w:r>
            <w:r w:rsidR="00656593">
              <w:rPr>
                <w:rFonts w:cs="Arial"/>
                <w:color w:val="000000"/>
              </w:rPr>
              <w:t xml:space="preserve"> </w:t>
            </w:r>
            <w:r w:rsidR="00656593" w:rsidRPr="00BD53C5">
              <w:rPr>
                <w:rFonts w:cs="Arial"/>
                <w:color w:val="000000"/>
              </w:rPr>
              <w:t>independent leading</w:t>
            </w:r>
            <w:r w:rsidR="00656593">
              <w:rPr>
                <w:rFonts w:cs="Arial"/>
                <w:color w:val="000000"/>
              </w:rPr>
              <w:t xml:space="preserve"> </w:t>
            </w:r>
            <w:r w:rsidR="00656593" w:rsidRPr="00BD53C5">
              <w:rPr>
                <w:rFonts w:cs="Arial"/>
                <w:color w:val="000000"/>
              </w:rPr>
              <w:t>industry expert and an employer of choice by fostering</w:t>
            </w:r>
            <w:r w:rsidR="00656593">
              <w:rPr>
                <w:rFonts w:cs="Arial"/>
                <w:color w:val="000000"/>
              </w:rPr>
              <w:t xml:space="preserve"> </w:t>
            </w:r>
            <w:r w:rsidR="00656593" w:rsidRPr="00BD53C5">
              <w:rPr>
                <w:rFonts w:cs="Arial"/>
                <w:color w:val="000000"/>
              </w:rPr>
              <w:t>innovation, investing in our people, and emphasizing the</w:t>
            </w:r>
            <w:r w:rsidR="00656593">
              <w:rPr>
                <w:rFonts w:cs="Arial"/>
                <w:color w:val="000000"/>
              </w:rPr>
              <w:t xml:space="preserve"> </w:t>
            </w:r>
            <w:r w:rsidR="00656593" w:rsidRPr="00BD53C5">
              <w:rPr>
                <w:rFonts w:cs="Arial"/>
                <w:color w:val="000000"/>
              </w:rPr>
              <w:t>importance of our mission</w:t>
            </w:r>
          </w:p>
          <w:p w14:paraId="79AFF3B7" w14:textId="5460B0F5" w:rsidR="00656593" w:rsidRDefault="004256C2" w:rsidP="00656593">
            <w:pPr>
              <w:pStyle w:val="NormalArial"/>
              <w:spacing w:before="120"/>
              <w:rPr>
                <w:iCs/>
                <w:kern w:val="24"/>
              </w:rPr>
            </w:pPr>
            <w:r>
              <w:rPr>
                <w:noProof/>
              </w:rPr>
              <w:drawing>
                <wp:inline distT="0" distB="0" distL="0" distR="0" wp14:anchorId="3F5D0BA0" wp14:editId="00A1A5C2">
                  <wp:extent cx="200025" cy="190500"/>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00656593" w:rsidRPr="006629C8">
              <w:t xml:space="preserve">  </w:t>
            </w:r>
            <w:r w:rsidR="00656593" w:rsidRPr="00344591">
              <w:rPr>
                <w:iCs/>
                <w:kern w:val="24"/>
              </w:rPr>
              <w:t>General system and/or process improvement(s)</w:t>
            </w:r>
          </w:p>
          <w:p w14:paraId="6E25AEF6" w14:textId="22374284" w:rsidR="00656593" w:rsidRDefault="004256C2" w:rsidP="00656593">
            <w:pPr>
              <w:pStyle w:val="NormalArial"/>
              <w:spacing w:before="120"/>
              <w:rPr>
                <w:iCs/>
                <w:kern w:val="24"/>
              </w:rPr>
            </w:pPr>
            <w:r>
              <w:rPr>
                <w:noProof/>
              </w:rPr>
              <w:drawing>
                <wp:inline distT="0" distB="0" distL="0" distR="0" wp14:anchorId="6F93C6F9" wp14:editId="5E19E371">
                  <wp:extent cx="200025" cy="190500"/>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00656593" w:rsidRPr="006629C8">
              <w:t xml:space="preserve">  </w:t>
            </w:r>
            <w:r w:rsidR="00656593">
              <w:rPr>
                <w:iCs/>
                <w:kern w:val="24"/>
              </w:rPr>
              <w:t>Regulatory requirements</w:t>
            </w:r>
          </w:p>
          <w:p w14:paraId="36B5FA65" w14:textId="4C3A25DB" w:rsidR="00656593" w:rsidRPr="00CD242D" w:rsidRDefault="004256C2" w:rsidP="00656593">
            <w:pPr>
              <w:pStyle w:val="NormalArial"/>
              <w:spacing w:before="120"/>
              <w:rPr>
                <w:rFonts w:cs="Arial"/>
                <w:color w:val="000000"/>
              </w:rPr>
            </w:pPr>
            <w:r>
              <w:rPr>
                <w:noProof/>
              </w:rPr>
              <w:drawing>
                <wp:inline distT="0" distB="0" distL="0" distR="0" wp14:anchorId="13453419" wp14:editId="4961E926">
                  <wp:extent cx="200025" cy="19050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00656593" w:rsidRPr="006629C8">
              <w:t xml:space="preserve">  </w:t>
            </w:r>
            <w:r w:rsidR="00656593">
              <w:rPr>
                <w:rFonts w:cs="Arial"/>
                <w:color w:val="000000"/>
              </w:rPr>
              <w:t>ERCOT Board/PUCT Directive</w:t>
            </w:r>
          </w:p>
          <w:p w14:paraId="7E53C53C" w14:textId="77777777" w:rsidR="00656593" w:rsidRDefault="00656593" w:rsidP="00656593">
            <w:pPr>
              <w:pStyle w:val="NormalArial"/>
              <w:rPr>
                <w:i/>
                <w:sz w:val="20"/>
                <w:szCs w:val="20"/>
              </w:rPr>
            </w:pPr>
          </w:p>
          <w:p w14:paraId="6EC2991D" w14:textId="77777777" w:rsidR="00656593" w:rsidRPr="00656593" w:rsidRDefault="00656593" w:rsidP="00656593">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625E5D" w14:paraId="38F99F64" w14:textId="77777777" w:rsidTr="00BC2D06">
        <w:trPr>
          <w:trHeight w:val="518"/>
        </w:trPr>
        <w:tc>
          <w:tcPr>
            <w:tcW w:w="2880" w:type="dxa"/>
            <w:gridSpan w:val="2"/>
            <w:tcBorders>
              <w:bottom w:val="single" w:sz="4" w:space="0" w:color="auto"/>
            </w:tcBorders>
            <w:shd w:val="clear" w:color="auto" w:fill="FFFFFF"/>
            <w:vAlign w:val="center"/>
          </w:tcPr>
          <w:p w14:paraId="48516AEE" w14:textId="77777777" w:rsidR="00625E5D" w:rsidRDefault="00656593" w:rsidP="00934E5E">
            <w:pPr>
              <w:pStyle w:val="Header"/>
              <w:spacing w:before="120" w:after="120"/>
            </w:pPr>
            <w:r>
              <w:t>Justification of Reason for Revision and Market Impacts</w:t>
            </w:r>
          </w:p>
        </w:tc>
        <w:tc>
          <w:tcPr>
            <w:tcW w:w="7560" w:type="dxa"/>
            <w:gridSpan w:val="2"/>
            <w:tcBorders>
              <w:bottom w:val="single" w:sz="4" w:space="0" w:color="auto"/>
            </w:tcBorders>
            <w:vAlign w:val="center"/>
          </w:tcPr>
          <w:p w14:paraId="7680059F" w14:textId="25E31DFB" w:rsidR="00377A4D" w:rsidRDefault="00F16DFC" w:rsidP="00934E5E">
            <w:pPr>
              <w:pStyle w:val="NormalArial"/>
              <w:spacing w:before="120" w:after="120"/>
              <w:rPr>
                <w:iCs/>
                <w:kern w:val="24"/>
              </w:rPr>
            </w:pPr>
            <w:r>
              <w:rPr>
                <w:iCs/>
                <w:kern w:val="24"/>
              </w:rPr>
              <w:t>This NPRR does not</w:t>
            </w:r>
            <w:r w:rsidR="00E61AE2">
              <w:rPr>
                <w:iCs/>
                <w:kern w:val="24"/>
              </w:rPr>
              <w:t xml:space="preserve"> propose </w:t>
            </w:r>
            <w:r>
              <w:rPr>
                <w:iCs/>
                <w:kern w:val="24"/>
              </w:rPr>
              <w:t xml:space="preserve">material changes to the ERS program </w:t>
            </w:r>
            <w:r w:rsidR="00E61AE2">
              <w:rPr>
                <w:iCs/>
                <w:kern w:val="24"/>
              </w:rPr>
              <w:t xml:space="preserve">but rather </w:t>
            </w:r>
            <w:r>
              <w:rPr>
                <w:iCs/>
                <w:kern w:val="24"/>
              </w:rPr>
              <w:t xml:space="preserve">these </w:t>
            </w:r>
            <w:r w:rsidR="000C47BA">
              <w:rPr>
                <w:iCs/>
                <w:kern w:val="24"/>
              </w:rPr>
              <w:t xml:space="preserve">revisions are </w:t>
            </w:r>
            <w:r w:rsidR="00E61AE2">
              <w:rPr>
                <w:iCs/>
                <w:kern w:val="24"/>
              </w:rPr>
              <w:t>c</w:t>
            </w:r>
            <w:r>
              <w:rPr>
                <w:iCs/>
                <w:kern w:val="24"/>
              </w:rPr>
              <w:t>l</w:t>
            </w:r>
            <w:r w:rsidR="00E61AE2">
              <w:rPr>
                <w:iCs/>
                <w:kern w:val="24"/>
              </w:rPr>
              <w:t>arification</w:t>
            </w:r>
            <w:r>
              <w:rPr>
                <w:iCs/>
                <w:kern w:val="24"/>
              </w:rPr>
              <w:t>s and clean ups</w:t>
            </w:r>
            <w:r w:rsidR="00E61AE2">
              <w:rPr>
                <w:iCs/>
                <w:kern w:val="24"/>
              </w:rPr>
              <w:t xml:space="preserve"> to </w:t>
            </w:r>
            <w:r>
              <w:rPr>
                <w:iCs/>
                <w:kern w:val="24"/>
              </w:rPr>
              <w:t>four</w:t>
            </w:r>
            <w:r w:rsidR="00E61AE2">
              <w:rPr>
                <w:iCs/>
                <w:kern w:val="24"/>
              </w:rPr>
              <w:t xml:space="preserve"> issues that have been brough</w:t>
            </w:r>
            <w:r w:rsidR="00656593">
              <w:rPr>
                <w:iCs/>
                <w:kern w:val="24"/>
              </w:rPr>
              <w:t>t</w:t>
            </w:r>
            <w:r w:rsidR="00E61AE2">
              <w:rPr>
                <w:iCs/>
                <w:kern w:val="24"/>
              </w:rPr>
              <w:t xml:space="preserve"> to ERCOT’s attention through discussions with Market Participants or from internal audits.</w:t>
            </w:r>
            <w:r w:rsidR="002B6CE0">
              <w:rPr>
                <w:iCs/>
                <w:kern w:val="24"/>
              </w:rPr>
              <w:t xml:space="preserve"> </w:t>
            </w:r>
          </w:p>
          <w:p w14:paraId="2864AACF" w14:textId="4E5A0AA2" w:rsidR="00625E5D" w:rsidRPr="00625E5D" w:rsidRDefault="00F16DFC" w:rsidP="00934E5E">
            <w:pPr>
              <w:pStyle w:val="NormalArial"/>
              <w:spacing w:before="120" w:after="120"/>
              <w:rPr>
                <w:iCs/>
                <w:kern w:val="24"/>
              </w:rPr>
            </w:pPr>
            <w:r>
              <w:rPr>
                <w:iCs/>
                <w:kern w:val="24"/>
              </w:rPr>
              <w:t>In regard to the third identified issue, t</w:t>
            </w:r>
            <w:r w:rsidR="002B6CE0">
              <w:rPr>
                <w:iCs/>
                <w:kern w:val="24"/>
              </w:rPr>
              <w:t xml:space="preserve">he </w:t>
            </w:r>
            <w:r>
              <w:rPr>
                <w:iCs/>
                <w:kern w:val="24"/>
              </w:rPr>
              <w:t xml:space="preserve">referenced </w:t>
            </w:r>
            <w:r w:rsidR="002B6CE0">
              <w:rPr>
                <w:iCs/>
                <w:kern w:val="24"/>
              </w:rPr>
              <w:t xml:space="preserve">data file is produced at the end of the ERS procurement process using the ERS SAS code managed entirely within the ERCOT Demand Integration group. </w:t>
            </w:r>
            <w:r w:rsidR="00656593">
              <w:rPr>
                <w:iCs/>
                <w:kern w:val="24"/>
              </w:rPr>
              <w:t xml:space="preserve"> </w:t>
            </w:r>
            <w:r>
              <w:rPr>
                <w:iCs/>
                <w:kern w:val="24"/>
              </w:rPr>
              <w:t>Because</w:t>
            </w:r>
            <w:r w:rsidR="002B6CE0">
              <w:rPr>
                <w:iCs/>
                <w:kern w:val="24"/>
              </w:rPr>
              <w:t xml:space="preserve"> this file is manually produced</w:t>
            </w:r>
            <w:r w:rsidR="00656593">
              <w:rPr>
                <w:iCs/>
                <w:kern w:val="24"/>
              </w:rPr>
              <w:t>,</w:t>
            </w:r>
            <w:r w:rsidR="002B6CE0">
              <w:rPr>
                <w:iCs/>
                <w:kern w:val="24"/>
              </w:rPr>
              <w:t xml:space="preserve"> </w:t>
            </w:r>
            <w:r w:rsidR="00377A4D">
              <w:rPr>
                <w:iCs/>
                <w:kern w:val="24"/>
              </w:rPr>
              <w:t>the only option available to post the file is by using a manual posting process</w:t>
            </w:r>
            <w:r w:rsidR="0084483A">
              <w:rPr>
                <w:iCs/>
                <w:kern w:val="24"/>
              </w:rPr>
              <w:t>, which is impacted by</w:t>
            </w:r>
            <w:r w:rsidR="00377A4D">
              <w:rPr>
                <w:iCs/>
                <w:kern w:val="24"/>
              </w:rPr>
              <w:t xml:space="preserve"> </w:t>
            </w:r>
            <w:r w:rsidR="0084483A">
              <w:rPr>
                <w:iCs/>
                <w:kern w:val="24"/>
              </w:rPr>
              <w:t>w</w:t>
            </w:r>
            <w:r w:rsidR="00656593">
              <w:rPr>
                <w:iCs/>
                <w:kern w:val="24"/>
              </w:rPr>
              <w:t>eekends and holidays</w:t>
            </w:r>
            <w:r w:rsidR="0084483A">
              <w:rPr>
                <w:iCs/>
                <w:kern w:val="24"/>
              </w:rPr>
              <w:t xml:space="preserve">.  </w:t>
            </w:r>
            <w:r w:rsidR="00377A4D">
              <w:rPr>
                <w:iCs/>
                <w:kern w:val="24"/>
              </w:rPr>
              <w:t xml:space="preserve">This requested change to the </w:t>
            </w:r>
            <w:r w:rsidR="00656593">
              <w:rPr>
                <w:iCs/>
                <w:kern w:val="24"/>
              </w:rPr>
              <w:t>P</w:t>
            </w:r>
            <w:r w:rsidR="00377A4D">
              <w:rPr>
                <w:iCs/>
                <w:kern w:val="24"/>
              </w:rPr>
              <w:t xml:space="preserve">rotocols will provide flexibility to the posting deadline. </w:t>
            </w:r>
          </w:p>
        </w:tc>
      </w:tr>
    </w:tbl>
    <w:p w14:paraId="5B64912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38C4C55" w14:textId="77777777" w:rsidTr="00D176CF">
        <w:trPr>
          <w:cantSplit/>
          <w:trHeight w:val="432"/>
        </w:trPr>
        <w:tc>
          <w:tcPr>
            <w:tcW w:w="10440" w:type="dxa"/>
            <w:gridSpan w:val="2"/>
            <w:tcBorders>
              <w:top w:val="single" w:sz="4" w:space="0" w:color="auto"/>
            </w:tcBorders>
            <w:shd w:val="clear" w:color="auto" w:fill="FFFFFF"/>
            <w:vAlign w:val="center"/>
          </w:tcPr>
          <w:p w14:paraId="3C214622" w14:textId="77777777" w:rsidR="009A3772" w:rsidRDefault="009A3772">
            <w:pPr>
              <w:pStyle w:val="Header"/>
              <w:jc w:val="center"/>
            </w:pPr>
            <w:r>
              <w:t>Sponsor</w:t>
            </w:r>
          </w:p>
        </w:tc>
      </w:tr>
      <w:tr w:rsidR="009A3772" w14:paraId="1D755ED4" w14:textId="77777777" w:rsidTr="00D176CF">
        <w:trPr>
          <w:cantSplit/>
          <w:trHeight w:val="432"/>
        </w:trPr>
        <w:tc>
          <w:tcPr>
            <w:tcW w:w="2880" w:type="dxa"/>
            <w:shd w:val="clear" w:color="auto" w:fill="FFFFFF"/>
            <w:vAlign w:val="center"/>
          </w:tcPr>
          <w:p w14:paraId="18594BBF" w14:textId="77777777" w:rsidR="009A3772" w:rsidRPr="00B93CA0" w:rsidRDefault="009A3772">
            <w:pPr>
              <w:pStyle w:val="Header"/>
              <w:rPr>
                <w:bCs w:val="0"/>
              </w:rPr>
            </w:pPr>
            <w:r w:rsidRPr="00B93CA0">
              <w:rPr>
                <w:bCs w:val="0"/>
              </w:rPr>
              <w:t>Name</w:t>
            </w:r>
          </w:p>
        </w:tc>
        <w:tc>
          <w:tcPr>
            <w:tcW w:w="7560" w:type="dxa"/>
            <w:vAlign w:val="center"/>
          </w:tcPr>
          <w:p w14:paraId="34BBA352" w14:textId="77777777" w:rsidR="009A3772" w:rsidRDefault="00F40540">
            <w:pPr>
              <w:pStyle w:val="NormalArial"/>
            </w:pPr>
            <w:r>
              <w:t>Mark Patterson</w:t>
            </w:r>
          </w:p>
        </w:tc>
      </w:tr>
      <w:tr w:rsidR="009A3772" w14:paraId="0FAA541A" w14:textId="77777777" w:rsidTr="00D176CF">
        <w:trPr>
          <w:cantSplit/>
          <w:trHeight w:val="432"/>
        </w:trPr>
        <w:tc>
          <w:tcPr>
            <w:tcW w:w="2880" w:type="dxa"/>
            <w:shd w:val="clear" w:color="auto" w:fill="FFFFFF"/>
            <w:vAlign w:val="center"/>
          </w:tcPr>
          <w:p w14:paraId="3AC39CEB" w14:textId="77777777" w:rsidR="009A3772" w:rsidRPr="00B93CA0" w:rsidRDefault="009A3772">
            <w:pPr>
              <w:pStyle w:val="Header"/>
              <w:rPr>
                <w:bCs w:val="0"/>
              </w:rPr>
            </w:pPr>
            <w:r w:rsidRPr="00B93CA0">
              <w:rPr>
                <w:bCs w:val="0"/>
              </w:rPr>
              <w:t>E-mail Address</w:t>
            </w:r>
          </w:p>
        </w:tc>
        <w:tc>
          <w:tcPr>
            <w:tcW w:w="7560" w:type="dxa"/>
            <w:vAlign w:val="center"/>
          </w:tcPr>
          <w:p w14:paraId="7D67BC28" w14:textId="77777777" w:rsidR="009A3772" w:rsidRDefault="000C47BA">
            <w:pPr>
              <w:pStyle w:val="NormalArial"/>
            </w:pPr>
            <w:hyperlink r:id="rId14" w:history="1">
              <w:r w:rsidRPr="001B0337">
                <w:rPr>
                  <w:rStyle w:val="Hyperlink"/>
                </w:rPr>
                <w:t>mpatterson@ercot.com</w:t>
              </w:r>
            </w:hyperlink>
            <w:r>
              <w:t xml:space="preserve"> </w:t>
            </w:r>
          </w:p>
        </w:tc>
      </w:tr>
      <w:tr w:rsidR="009A3772" w14:paraId="341ABA9E" w14:textId="77777777" w:rsidTr="00D176CF">
        <w:trPr>
          <w:cantSplit/>
          <w:trHeight w:val="432"/>
        </w:trPr>
        <w:tc>
          <w:tcPr>
            <w:tcW w:w="2880" w:type="dxa"/>
            <w:shd w:val="clear" w:color="auto" w:fill="FFFFFF"/>
            <w:vAlign w:val="center"/>
          </w:tcPr>
          <w:p w14:paraId="14692FCE" w14:textId="77777777" w:rsidR="009A3772" w:rsidRPr="00B93CA0" w:rsidRDefault="009A3772">
            <w:pPr>
              <w:pStyle w:val="Header"/>
              <w:rPr>
                <w:bCs w:val="0"/>
              </w:rPr>
            </w:pPr>
            <w:r w:rsidRPr="00B93CA0">
              <w:rPr>
                <w:bCs w:val="0"/>
              </w:rPr>
              <w:t>Company</w:t>
            </w:r>
          </w:p>
        </w:tc>
        <w:tc>
          <w:tcPr>
            <w:tcW w:w="7560" w:type="dxa"/>
            <w:vAlign w:val="center"/>
          </w:tcPr>
          <w:p w14:paraId="225BBAD1" w14:textId="77777777" w:rsidR="009A3772" w:rsidRDefault="000C47BA">
            <w:pPr>
              <w:pStyle w:val="NormalArial"/>
            </w:pPr>
            <w:r>
              <w:t>ERCOT</w:t>
            </w:r>
          </w:p>
        </w:tc>
      </w:tr>
      <w:tr w:rsidR="009A3772" w14:paraId="4CFAE7EA" w14:textId="77777777" w:rsidTr="00D176CF">
        <w:trPr>
          <w:cantSplit/>
          <w:trHeight w:val="432"/>
        </w:trPr>
        <w:tc>
          <w:tcPr>
            <w:tcW w:w="2880" w:type="dxa"/>
            <w:tcBorders>
              <w:bottom w:val="single" w:sz="4" w:space="0" w:color="auto"/>
            </w:tcBorders>
            <w:shd w:val="clear" w:color="auto" w:fill="FFFFFF"/>
            <w:vAlign w:val="center"/>
          </w:tcPr>
          <w:p w14:paraId="00761F50"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4E9BE05B" w14:textId="77777777" w:rsidR="009A3772" w:rsidRDefault="00F40540">
            <w:pPr>
              <w:pStyle w:val="NormalArial"/>
            </w:pPr>
            <w:r>
              <w:t>512-569-5539</w:t>
            </w:r>
          </w:p>
        </w:tc>
      </w:tr>
      <w:tr w:rsidR="009A3772" w14:paraId="7A20932B" w14:textId="77777777" w:rsidTr="00D176CF">
        <w:trPr>
          <w:cantSplit/>
          <w:trHeight w:val="432"/>
        </w:trPr>
        <w:tc>
          <w:tcPr>
            <w:tcW w:w="2880" w:type="dxa"/>
            <w:shd w:val="clear" w:color="auto" w:fill="FFFFFF"/>
            <w:vAlign w:val="center"/>
          </w:tcPr>
          <w:p w14:paraId="509FCDAE"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DA2659A" w14:textId="77777777" w:rsidR="009A3772" w:rsidRDefault="009A3772">
            <w:pPr>
              <w:pStyle w:val="NormalArial"/>
            </w:pPr>
          </w:p>
        </w:tc>
      </w:tr>
      <w:tr w:rsidR="009A3772" w14:paraId="0156ADF9" w14:textId="77777777" w:rsidTr="00D176CF">
        <w:trPr>
          <w:cantSplit/>
          <w:trHeight w:val="432"/>
        </w:trPr>
        <w:tc>
          <w:tcPr>
            <w:tcW w:w="2880" w:type="dxa"/>
            <w:tcBorders>
              <w:bottom w:val="single" w:sz="4" w:space="0" w:color="auto"/>
            </w:tcBorders>
            <w:shd w:val="clear" w:color="auto" w:fill="FFFFFF"/>
            <w:vAlign w:val="center"/>
          </w:tcPr>
          <w:p w14:paraId="4EBACABC"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6F0080B6" w14:textId="77777777" w:rsidR="009A3772" w:rsidRDefault="000C47BA">
            <w:pPr>
              <w:pStyle w:val="NormalArial"/>
            </w:pPr>
            <w:r>
              <w:t>Not applicable</w:t>
            </w:r>
          </w:p>
        </w:tc>
      </w:tr>
    </w:tbl>
    <w:p w14:paraId="755CD3A4"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21038A0" w14:textId="77777777" w:rsidTr="00D176CF">
        <w:trPr>
          <w:cantSplit/>
          <w:trHeight w:val="432"/>
        </w:trPr>
        <w:tc>
          <w:tcPr>
            <w:tcW w:w="10440" w:type="dxa"/>
            <w:gridSpan w:val="2"/>
            <w:vAlign w:val="center"/>
          </w:tcPr>
          <w:p w14:paraId="05301E8A" w14:textId="77777777" w:rsidR="009A3772" w:rsidRPr="007C199B" w:rsidRDefault="009A3772" w:rsidP="007C199B">
            <w:pPr>
              <w:pStyle w:val="NormalArial"/>
              <w:jc w:val="center"/>
              <w:rPr>
                <w:b/>
              </w:rPr>
            </w:pPr>
            <w:r w:rsidRPr="007C199B">
              <w:rPr>
                <w:b/>
              </w:rPr>
              <w:t>Market Rules Staff Contact</w:t>
            </w:r>
          </w:p>
        </w:tc>
      </w:tr>
      <w:tr w:rsidR="009A3772" w:rsidRPr="00D56D61" w14:paraId="7A65D917" w14:textId="77777777" w:rsidTr="00D176CF">
        <w:trPr>
          <w:cantSplit/>
          <w:trHeight w:val="432"/>
        </w:trPr>
        <w:tc>
          <w:tcPr>
            <w:tcW w:w="2880" w:type="dxa"/>
            <w:vAlign w:val="center"/>
          </w:tcPr>
          <w:p w14:paraId="63591735" w14:textId="77777777" w:rsidR="009A3772" w:rsidRPr="007C199B" w:rsidRDefault="009A3772">
            <w:pPr>
              <w:pStyle w:val="NormalArial"/>
              <w:rPr>
                <w:b/>
              </w:rPr>
            </w:pPr>
            <w:r w:rsidRPr="007C199B">
              <w:rPr>
                <w:b/>
              </w:rPr>
              <w:t>Name</w:t>
            </w:r>
          </w:p>
        </w:tc>
        <w:tc>
          <w:tcPr>
            <w:tcW w:w="7560" w:type="dxa"/>
            <w:vAlign w:val="center"/>
          </w:tcPr>
          <w:p w14:paraId="6BDC3839" w14:textId="77777777" w:rsidR="009A3772" w:rsidRPr="00D56D61" w:rsidRDefault="000C47BA">
            <w:pPr>
              <w:pStyle w:val="NormalArial"/>
            </w:pPr>
            <w:r>
              <w:t>Brittney Albracht</w:t>
            </w:r>
          </w:p>
        </w:tc>
      </w:tr>
      <w:tr w:rsidR="009A3772" w:rsidRPr="00D56D61" w14:paraId="15718776" w14:textId="77777777" w:rsidTr="00D176CF">
        <w:trPr>
          <w:cantSplit/>
          <w:trHeight w:val="432"/>
        </w:trPr>
        <w:tc>
          <w:tcPr>
            <w:tcW w:w="2880" w:type="dxa"/>
            <w:vAlign w:val="center"/>
          </w:tcPr>
          <w:p w14:paraId="30464742" w14:textId="77777777" w:rsidR="009A3772" w:rsidRPr="007C199B" w:rsidRDefault="009A3772">
            <w:pPr>
              <w:pStyle w:val="NormalArial"/>
              <w:rPr>
                <w:b/>
              </w:rPr>
            </w:pPr>
            <w:r w:rsidRPr="007C199B">
              <w:rPr>
                <w:b/>
              </w:rPr>
              <w:t>E-Mail Address</w:t>
            </w:r>
          </w:p>
        </w:tc>
        <w:tc>
          <w:tcPr>
            <w:tcW w:w="7560" w:type="dxa"/>
            <w:vAlign w:val="center"/>
          </w:tcPr>
          <w:p w14:paraId="13288B37" w14:textId="77777777" w:rsidR="009A3772" w:rsidRPr="00D56D61" w:rsidRDefault="000C47BA">
            <w:pPr>
              <w:pStyle w:val="NormalArial"/>
            </w:pPr>
            <w:hyperlink r:id="rId15" w:history="1">
              <w:r w:rsidRPr="001B0337">
                <w:rPr>
                  <w:rStyle w:val="Hyperlink"/>
                </w:rPr>
                <w:t>Brittney.Albracht@ercot.com</w:t>
              </w:r>
            </w:hyperlink>
            <w:r>
              <w:t xml:space="preserve"> </w:t>
            </w:r>
          </w:p>
        </w:tc>
      </w:tr>
      <w:tr w:rsidR="009A3772" w:rsidRPr="005370B5" w14:paraId="02330424" w14:textId="77777777" w:rsidTr="00D176CF">
        <w:trPr>
          <w:cantSplit/>
          <w:trHeight w:val="432"/>
        </w:trPr>
        <w:tc>
          <w:tcPr>
            <w:tcW w:w="2880" w:type="dxa"/>
            <w:vAlign w:val="center"/>
          </w:tcPr>
          <w:p w14:paraId="3F668279" w14:textId="77777777" w:rsidR="009A3772" w:rsidRPr="007C199B" w:rsidRDefault="009A3772">
            <w:pPr>
              <w:pStyle w:val="NormalArial"/>
              <w:rPr>
                <w:b/>
              </w:rPr>
            </w:pPr>
            <w:r w:rsidRPr="007C199B">
              <w:rPr>
                <w:b/>
              </w:rPr>
              <w:t>Phone Number</w:t>
            </w:r>
          </w:p>
        </w:tc>
        <w:tc>
          <w:tcPr>
            <w:tcW w:w="7560" w:type="dxa"/>
            <w:vAlign w:val="center"/>
          </w:tcPr>
          <w:p w14:paraId="5AA8362B" w14:textId="77777777" w:rsidR="009A3772" w:rsidRDefault="000C47BA">
            <w:pPr>
              <w:pStyle w:val="NormalArial"/>
            </w:pPr>
            <w:r>
              <w:t>512-225-7027</w:t>
            </w:r>
          </w:p>
        </w:tc>
      </w:tr>
    </w:tbl>
    <w:p w14:paraId="7A32777F"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1F19A18" w14:textId="77777777">
        <w:trPr>
          <w:trHeight w:val="350"/>
        </w:trPr>
        <w:tc>
          <w:tcPr>
            <w:tcW w:w="10440" w:type="dxa"/>
            <w:tcBorders>
              <w:bottom w:val="single" w:sz="4" w:space="0" w:color="auto"/>
            </w:tcBorders>
            <w:shd w:val="clear" w:color="auto" w:fill="FFFFFF"/>
            <w:vAlign w:val="center"/>
          </w:tcPr>
          <w:p w14:paraId="7D1F3999" w14:textId="77777777" w:rsidR="009A3772" w:rsidRDefault="009A3772">
            <w:pPr>
              <w:pStyle w:val="Header"/>
              <w:jc w:val="center"/>
            </w:pPr>
            <w:r>
              <w:t>Proposed Protocol Language Revision</w:t>
            </w:r>
          </w:p>
        </w:tc>
      </w:tr>
    </w:tbl>
    <w:p w14:paraId="1CB159C5" w14:textId="77777777" w:rsidR="0066370F" w:rsidRPr="001313B4" w:rsidRDefault="0066370F" w:rsidP="00BC2D06">
      <w:pPr>
        <w:rPr>
          <w:rFonts w:ascii="Arial" w:hAnsi="Arial" w:cs="Arial"/>
          <w:b/>
          <w:i/>
          <w:color w:val="FF0000"/>
          <w:sz w:val="22"/>
          <w:szCs w:val="22"/>
        </w:rPr>
      </w:pPr>
    </w:p>
    <w:p w14:paraId="5ACDA63E" w14:textId="77777777" w:rsidR="00BB08D4" w:rsidRPr="00AE0E6D" w:rsidRDefault="00BB08D4" w:rsidP="00BB08D4">
      <w:pPr>
        <w:pStyle w:val="H4"/>
        <w:ind w:left="1267" w:hanging="1267"/>
        <w:rPr>
          <w:b w:val="0"/>
        </w:rPr>
      </w:pPr>
      <w:bookmarkStart w:id="0" w:name="_Toc400526217"/>
      <w:bookmarkStart w:id="1" w:name="_Toc405534535"/>
      <w:bookmarkStart w:id="2" w:name="_Toc406570548"/>
      <w:bookmarkStart w:id="3" w:name="_Toc410910700"/>
      <w:bookmarkStart w:id="4" w:name="_Toc411841129"/>
      <w:bookmarkStart w:id="5" w:name="_Toc422147091"/>
      <w:bookmarkStart w:id="6" w:name="_Toc433020687"/>
      <w:bookmarkStart w:id="7" w:name="_Toc437262128"/>
      <w:bookmarkStart w:id="8" w:name="_Toc478375306"/>
      <w:bookmarkStart w:id="9" w:name="_Toc189040276"/>
      <w:r w:rsidRPr="00AE0E6D">
        <w:t>3.14.3.1</w:t>
      </w:r>
      <w:r w:rsidRPr="00AE0E6D">
        <w:tab/>
        <w:t>Emergency Response Service Procurement</w:t>
      </w:r>
      <w:bookmarkEnd w:id="0"/>
      <w:bookmarkEnd w:id="1"/>
      <w:bookmarkEnd w:id="2"/>
      <w:bookmarkEnd w:id="3"/>
      <w:bookmarkEnd w:id="4"/>
      <w:bookmarkEnd w:id="5"/>
      <w:bookmarkEnd w:id="6"/>
      <w:bookmarkEnd w:id="7"/>
      <w:bookmarkEnd w:id="8"/>
      <w:bookmarkEnd w:id="9"/>
    </w:p>
    <w:p w14:paraId="1E6F83E6" w14:textId="77777777" w:rsidR="00BB08D4" w:rsidRPr="00C83EFD" w:rsidRDefault="00BB08D4" w:rsidP="00BB08D4">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3723CD32" w14:textId="77777777" w:rsidR="00BB08D4" w:rsidRDefault="00BB08D4" w:rsidP="00BB08D4">
      <w:pPr>
        <w:spacing w:after="240"/>
        <w:ind w:left="1440" w:hanging="720"/>
      </w:pPr>
      <w:r w:rsidRPr="00C83EFD">
        <w:t>(a)</w:t>
      </w:r>
      <w:r w:rsidRPr="00C83EFD">
        <w:tab/>
      </w:r>
      <w:r>
        <w:t xml:space="preserve">December </w:t>
      </w:r>
      <w:r w:rsidRPr="00C83EFD">
        <w:t>through Ma</w:t>
      </w:r>
      <w:r>
        <w:t>rch;</w:t>
      </w:r>
    </w:p>
    <w:p w14:paraId="7383CB4E" w14:textId="77777777" w:rsidR="00BB08D4" w:rsidRPr="00C83EFD" w:rsidRDefault="00BB08D4" w:rsidP="00BB08D4">
      <w:pPr>
        <w:spacing w:after="240"/>
        <w:ind w:left="1440" w:hanging="720"/>
      </w:pPr>
      <w:r>
        <w:t>(b)</w:t>
      </w:r>
      <w:r>
        <w:tab/>
        <w:t>April and May;</w:t>
      </w:r>
    </w:p>
    <w:p w14:paraId="221B6EDE" w14:textId="77777777" w:rsidR="00BB08D4" w:rsidRPr="00C83EFD" w:rsidRDefault="00BB08D4" w:rsidP="00BB08D4">
      <w:pPr>
        <w:spacing w:after="240"/>
        <w:ind w:left="1440" w:hanging="720"/>
      </w:pPr>
      <w:r w:rsidRPr="00C83EFD">
        <w:t>(</w:t>
      </w:r>
      <w:r>
        <w:t>c</w:t>
      </w:r>
      <w:r w:rsidRPr="00C83EFD">
        <w:t>)</w:t>
      </w:r>
      <w:r w:rsidRPr="00C83EFD">
        <w:tab/>
        <w:t>June through September;</w:t>
      </w:r>
      <w:r>
        <w:t xml:space="preserve"> </w:t>
      </w:r>
      <w:r w:rsidRPr="00C83EFD">
        <w:t>and</w:t>
      </w:r>
    </w:p>
    <w:p w14:paraId="1178F41F" w14:textId="77777777" w:rsidR="00BB08D4" w:rsidRPr="00C83EFD" w:rsidRDefault="00BB08D4" w:rsidP="00BB08D4">
      <w:pPr>
        <w:spacing w:after="240"/>
        <w:ind w:left="1440" w:hanging="720"/>
      </w:pPr>
      <w:r w:rsidRPr="00C83EFD">
        <w:t>(</w:t>
      </w:r>
      <w:r>
        <w:t>d</w:t>
      </w:r>
      <w:r w:rsidRPr="00C83EFD">
        <w:t>)</w:t>
      </w:r>
      <w:r w:rsidRPr="00C83EFD">
        <w:tab/>
        <w:t>October</w:t>
      </w:r>
      <w:r>
        <w:t xml:space="preserve"> and November.</w:t>
      </w:r>
    </w:p>
    <w:p w14:paraId="683A08F3" w14:textId="77777777" w:rsidR="00BB08D4" w:rsidRDefault="00BB08D4" w:rsidP="00BB08D4">
      <w:pPr>
        <w:spacing w:after="240"/>
        <w:ind w:left="720" w:hanging="720"/>
        <w:rPr>
          <w:iCs/>
        </w:rPr>
      </w:pPr>
      <w:r w:rsidRPr="00C83EFD">
        <w:t>(2)</w:t>
      </w:r>
      <w:r w:rsidRPr="00C83EFD">
        <w:tab/>
      </w:r>
      <w:r>
        <w:rPr>
          <w:iCs/>
        </w:rPr>
        <w:t>ERCOT shall procure ERS from one or more of the four following ERS service types:</w:t>
      </w:r>
    </w:p>
    <w:p w14:paraId="15763B41" w14:textId="77777777" w:rsidR="00BB08D4" w:rsidRPr="00D01315" w:rsidRDefault="00BB08D4" w:rsidP="00BB08D4">
      <w:pPr>
        <w:spacing w:after="240"/>
        <w:ind w:firstLine="720"/>
      </w:pPr>
      <w:r>
        <w:t>(a)</w:t>
      </w:r>
      <w:r>
        <w:tab/>
      </w:r>
      <w:r w:rsidRPr="00D01315">
        <w:t>Weather</w:t>
      </w:r>
      <w:r>
        <w:t>-</w:t>
      </w:r>
      <w:r w:rsidRPr="00D01315">
        <w:t>Sensitive ERS-10</w:t>
      </w:r>
    </w:p>
    <w:p w14:paraId="73CBF272" w14:textId="77777777" w:rsidR="00BB08D4" w:rsidRPr="00D01315" w:rsidRDefault="00BB08D4" w:rsidP="00BB08D4">
      <w:pPr>
        <w:spacing w:after="240"/>
        <w:ind w:left="1440" w:hanging="720"/>
        <w:rPr>
          <w:u w:val="single"/>
        </w:rPr>
      </w:pPr>
      <w:r w:rsidRPr="00D01315">
        <w:t>(b)</w:t>
      </w:r>
      <w:r w:rsidRPr="00D01315">
        <w:tab/>
      </w:r>
      <w:r w:rsidRPr="00E20201">
        <w:rPr>
          <w:iCs/>
        </w:rPr>
        <w:t>Non-Weather-Sensitive ERS</w:t>
      </w:r>
      <w:r w:rsidRPr="00E20201">
        <w:t>-10</w:t>
      </w:r>
    </w:p>
    <w:p w14:paraId="7220E457" w14:textId="77777777" w:rsidR="00BB08D4" w:rsidRPr="00D01315" w:rsidRDefault="00BB08D4" w:rsidP="00BB08D4">
      <w:pPr>
        <w:spacing w:after="240"/>
        <w:ind w:left="1440" w:hanging="720"/>
      </w:pPr>
      <w:r>
        <w:t>(c)</w:t>
      </w:r>
      <w:r>
        <w:tab/>
      </w:r>
      <w:r w:rsidRPr="00D01315">
        <w:t>Weather</w:t>
      </w:r>
      <w:r>
        <w:t>-</w:t>
      </w:r>
      <w:r w:rsidRPr="00D01315">
        <w:t>Sensitive ERS-30</w:t>
      </w:r>
    </w:p>
    <w:p w14:paraId="72E4D138" w14:textId="77777777" w:rsidR="00BB08D4" w:rsidRDefault="00BB08D4" w:rsidP="00BB08D4">
      <w:pPr>
        <w:pStyle w:val="BodyTextNumbered"/>
        <w:ind w:left="1440"/>
      </w:pPr>
      <w:r>
        <w:t>(d)</w:t>
      </w:r>
      <w:r>
        <w:tab/>
      </w:r>
      <w:r w:rsidRPr="00D01315">
        <w:t>Non-Weather</w:t>
      </w:r>
      <w:r>
        <w:t>-</w:t>
      </w:r>
      <w:r w:rsidRPr="00D01315">
        <w:t>Sensitive ERS-30</w:t>
      </w:r>
    </w:p>
    <w:p w14:paraId="4F3B35AC" w14:textId="77777777" w:rsidR="00BB08D4" w:rsidRDefault="00BB08D4" w:rsidP="00BB08D4">
      <w:pPr>
        <w:pStyle w:val="BodyTextNumbered"/>
      </w:pPr>
      <w:r>
        <w:t>(3)</w:t>
      </w:r>
      <w:r>
        <w:tab/>
      </w:r>
      <w:r w:rsidRPr="00C83EFD">
        <w:t xml:space="preserve">ERS offers shall be submitted only by QSEs capable of receiving Extensible Markup Language (XML) messaging on behalf of represented ERS Resources.  </w:t>
      </w:r>
      <w:r w:rsidRPr="00C83EFD">
        <w:rPr>
          <w:iCs w:val="0"/>
        </w:rPr>
        <w:t xml:space="preserve"> </w:t>
      </w:r>
    </w:p>
    <w:p w14:paraId="2D86E9B8" w14:textId="77777777" w:rsidR="00BB08D4" w:rsidRDefault="00BB08D4" w:rsidP="00BB08D4">
      <w:pPr>
        <w:spacing w:after="240"/>
        <w:ind w:left="720" w:hanging="720"/>
      </w:pPr>
      <w:r w:rsidRPr="00C83EFD">
        <w:t>(</w:t>
      </w:r>
      <w:r>
        <w:t>4</w:t>
      </w:r>
      <w:r w:rsidRPr="00C83EFD">
        <w:t>)</w:t>
      </w:r>
      <w:r w:rsidRPr="00C83EFD">
        <w:tab/>
        <w:t xml:space="preserve">Each </w:t>
      </w:r>
      <w:r>
        <w:t>site</w:t>
      </w:r>
      <w:r w:rsidRPr="00C83EFD">
        <w:t xml:space="preserve"> in an ERS Generator must have an interconnection agreement with its TDSP prior to submitting an ERS offer</w:t>
      </w:r>
      <w:r w:rsidRPr="005A1984">
        <w:t xml:space="preserve"> </w:t>
      </w:r>
      <w:r w:rsidRPr="008036AA">
        <w:t xml:space="preserve">and must have exported energy to the ERCOT </w:t>
      </w:r>
      <w:r>
        <w:t>System</w:t>
      </w:r>
      <w:r w:rsidRPr="008036AA">
        <w:t xml:space="preserve"> prior to the offer due date.  An ERS Resource that cannot inject energy to the ERCOT System can only be offered as an ERS Load</w:t>
      </w:r>
      <w:r w:rsidRPr="00C83EFD">
        <w:t>.</w:t>
      </w:r>
    </w:p>
    <w:p w14:paraId="2BC0F057" w14:textId="77777777" w:rsidR="00BB08D4" w:rsidRPr="004759AD" w:rsidRDefault="00BB08D4" w:rsidP="00BB08D4">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23D111CC" w14:textId="77777777" w:rsidR="00BB08D4" w:rsidRPr="004759AD" w:rsidRDefault="00BB08D4" w:rsidP="00BB08D4">
      <w:pPr>
        <w:spacing w:after="240"/>
        <w:ind w:left="1440" w:hanging="720"/>
      </w:pPr>
      <w:r w:rsidRPr="004759AD">
        <w:t>(a)</w:t>
      </w:r>
      <w:r w:rsidRPr="004759AD">
        <w:tab/>
        <w:t xml:space="preserve">The ERS Load must consist exclusively of residential sites; or </w:t>
      </w:r>
    </w:p>
    <w:p w14:paraId="26A490EF" w14:textId="77777777" w:rsidR="00BB08D4" w:rsidRDefault="00BB08D4" w:rsidP="00BB08D4">
      <w:pPr>
        <w:spacing w:after="240"/>
        <w:ind w:left="1440" w:hanging="720"/>
      </w:pPr>
      <w:r w:rsidRPr="004759AD">
        <w:lastRenderedPageBreak/>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Baselines for Emergency Response Service Loads,</w:t>
      </w:r>
      <w:r w:rsidRPr="004759AD">
        <w:t xml:space="preserve"> as an indicator of actual interval Load.</w:t>
      </w:r>
    </w:p>
    <w:p w14:paraId="1258E1CA" w14:textId="77777777" w:rsidR="00BB08D4" w:rsidRDefault="00BB08D4" w:rsidP="000C47BA">
      <w:pPr>
        <w:pStyle w:val="List2"/>
        <w:ind w:left="2160"/>
      </w:pPr>
      <w:r>
        <w:t>(i)</w:t>
      </w:r>
      <w:r w:rsidRPr="00C83EFD">
        <w:rPr>
          <w:iCs/>
        </w:rPr>
        <w:tab/>
      </w:r>
      <w:r w:rsidRPr="00B33C08">
        <w:t xml:space="preserve">ERCOT shall establish minimum accuracy standards for qualification as an ERS Load under the regression baseline evaluation methodology.  </w:t>
      </w:r>
    </w:p>
    <w:p w14:paraId="76DAC85D" w14:textId="77777777" w:rsidR="00BB08D4" w:rsidRDefault="00BB08D4" w:rsidP="000C47BA">
      <w:pPr>
        <w:pStyle w:val="List2"/>
        <w:ind w:left="2160"/>
      </w:pPr>
      <w:r>
        <w:rPr>
          <w:iCs/>
        </w:rPr>
        <w:t>(ii)</w:t>
      </w:r>
      <w:r w:rsidRPr="00C83EFD">
        <w:rPr>
          <w:iCs/>
        </w:rPr>
        <w:tab/>
      </w:r>
      <w:r w:rsidRPr="00B33C08">
        <w:t>An ERS Load must have at least nine months of interval meter data to qualify as weather-sensitive under the regression baseline evaluation methodology.</w:t>
      </w:r>
    </w:p>
    <w:p w14:paraId="42458AA7" w14:textId="77777777" w:rsidR="00BB08D4" w:rsidRDefault="00BB08D4" w:rsidP="000C47BA">
      <w:pPr>
        <w:pStyle w:val="List2"/>
        <w:ind w:left="2160"/>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00E4EDAE" w14:textId="77777777" w:rsidR="00BB08D4" w:rsidRDefault="00BB08D4" w:rsidP="000C47BA">
      <w:pPr>
        <w:spacing w:after="240"/>
        <w:ind w:left="720" w:hanging="720"/>
      </w:pPr>
      <w:r>
        <w:t>(</w:t>
      </w:r>
      <w:ins w:id="10" w:author="ERCOT" w:date="2025-03-18T14:08:00Z">
        <w:r>
          <w:t>6</w:t>
        </w:r>
      </w:ins>
      <w:del w:id="11" w:author="ERCOT" w:date="2025-03-18T14:08:00Z">
        <w:r w:rsidDel="00BB08D4">
          <w:delText>c</w:delText>
        </w:r>
      </w:del>
      <w:r>
        <w:t>)</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697EEAD9" w14:textId="77777777" w:rsidR="00BB08D4" w:rsidRDefault="00BB08D4" w:rsidP="00BB08D4">
      <w:pPr>
        <w:spacing w:after="240"/>
        <w:ind w:left="720" w:hanging="720"/>
        <w:rPr>
          <w:iCs/>
        </w:rPr>
      </w:pPr>
      <w:r w:rsidRPr="00C83EFD">
        <w:rPr>
          <w:iCs/>
        </w:rPr>
        <w:t>(</w:t>
      </w:r>
      <w:del w:id="12" w:author="ERCOT" w:date="2025-03-18T14:09:00Z">
        <w:r w:rsidDel="00BB08D4">
          <w:rPr>
            <w:iCs/>
          </w:rPr>
          <w:delText>6</w:delText>
        </w:r>
      </w:del>
      <w:ins w:id="13" w:author="ERCOT" w:date="2025-03-18T14:09:00Z">
        <w:r>
          <w:rPr>
            <w:iCs/>
          </w:rPr>
          <w:t>7</w:t>
        </w:r>
      </w:ins>
      <w:r w:rsidRPr="00C83EFD">
        <w:rPr>
          <w:iCs/>
        </w:rPr>
        <w:t>)</w:t>
      </w:r>
      <w:r w:rsidRPr="00C83EFD">
        <w:rPr>
          <w:iCs/>
        </w:rPr>
        <w:tab/>
        <w:t xml:space="preserve">QSEs representing ERS Resources may submit offers for one or more ERS Time Periods within an ERS </w:t>
      </w:r>
      <w:r>
        <w:rPr>
          <w:iCs/>
        </w:rPr>
        <w:t>Standard Contract Term</w:t>
      </w:r>
      <w:r w:rsidRPr="00C83EFD">
        <w:rPr>
          <w:iCs/>
        </w:rPr>
        <w:t xml:space="preserve">.  </w:t>
      </w:r>
      <w:r w:rsidRPr="00C83EFD">
        <w:t xml:space="preserve">ERS Time Periods shall be defined by ERCOT in the </w:t>
      </w:r>
      <w:r>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45048157" w14:textId="77777777" w:rsidR="00BB08D4" w:rsidRDefault="00BB08D4" w:rsidP="00BB08D4">
      <w:pPr>
        <w:spacing w:after="240"/>
        <w:ind w:left="720" w:hanging="720"/>
        <w:rPr>
          <w:iCs/>
        </w:rPr>
      </w:pPr>
      <w:r w:rsidRPr="00500837">
        <w:rPr>
          <w:iCs/>
        </w:rPr>
        <w:t>(</w:t>
      </w:r>
      <w:del w:id="14" w:author="ERCOT" w:date="2025-03-18T14:09:00Z">
        <w:r w:rsidDel="00BB08D4">
          <w:rPr>
            <w:iCs/>
          </w:rPr>
          <w:delText>7</w:delText>
        </w:r>
      </w:del>
      <w:ins w:id="15" w:author="ERCOT" w:date="2025-03-18T14:09:00Z">
        <w:r>
          <w:rPr>
            <w:iCs/>
          </w:rPr>
          <w:t>8</w:t>
        </w:r>
      </w:ins>
      <w:r w:rsidRPr="00500837">
        <w:rPr>
          <w:iCs/>
        </w:rPr>
        <w:t>)</w:t>
      </w:r>
      <w:r w:rsidRPr="00500837">
        <w:rPr>
          <w:iCs/>
        </w:rPr>
        <w:tab/>
        <w:t>A QSE may submit separate offers for an ERS Resource to provide</w:t>
      </w:r>
      <w:r>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58E2CB3C" w14:textId="77777777" w:rsidR="00BB08D4" w:rsidRDefault="00BB08D4" w:rsidP="00BB08D4">
      <w:pPr>
        <w:spacing w:after="240"/>
        <w:ind w:left="720" w:hanging="720"/>
        <w:rPr>
          <w:iCs/>
        </w:rPr>
      </w:pPr>
      <w:r w:rsidRPr="00B12E8C">
        <w:rPr>
          <w:iCs/>
        </w:rPr>
        <w:t>(</w:t>
      </w:r>
      <w:del w:id="16" w:author="ERCOT" w:date="2025-03-18T14:09:00Z">
        <w:r w:rsidDel="00BB08D4">
          <w:rPr>
            <w:iCs/>
          </w:rPr>
          <w:delText>8</w:delText>
        </w:r>
      </w:del>
      <w:ins w:id="17" w:author="ERCOT" w:date="2025-03-18T14:09:00Z">
        <w:r>
          <w:rPr>
            <w:iCs/>
          </w:rPr>
          <w:t>9</w:t>
        </w:r>
      </w:ins>
      <w:r w:rsidRPr="00B12E8C">
        <w:rPr>
          <w:iCs/>
        </w:rPr>
        <w:t>)</w:t>
      </w:r>
      <w:r w:rsidRPr="00B12E8C">
        <w:rPr>
          <w:iCs/>
        </w:rPr>
        <w:tab/>
        <w:t xml:space="preserve">The </w:t>
      </w:r>
      <w:r w:rsidRPr="004759AD">
        <w:rPr>
          <w:iCs/>
        </w:rPr>
        <w:t>minimum capacity offer for an ERS Load</w:t>
      </w:r>
      <w:r>
        <w:rPr>
          <w:iCs/>
        </w:rPr>
        <w:t xml:space="preserve"> on the weather-sensitive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F9B9477" w14:textId="77777777" w:rsidR="00BB08D4" w:rsidRDefault="00BB08D4" w:rsidP="00BB08D4">
      <w:pPr>
        <w:spacing w:after="240"/>
        <w:ind w:left="720" w:hanging="720"/>
        <w:rPr>
          <w:iCs/>
        </w:rPr>
      </w:pPr>
      <w:r w:rsidRPr="00C83EFD">
        <w:rPr>
          <w:iCs/>
        </w:rPr>
        <w:t>(</w:t>
      </w:r>
      <w:del w:id="18" w:author="ERCOT" w:date="2025-03-18T14:09:00Z">
        <w:r w:rsidDel="00BB08D4">
          <w:rPr>
            <w:iCs/>
          </w:rPr>
          <w:delText>9</w:delText>
        </w:r>
      </w:del>
      <w:ins w:id="19" w:author="ERCOT" w:date="2025-03-18T14:09:00Z">
        <w:r>
          <w:rPr>
            <w:iCs/>
          </w:rPr>
          <w:t>10</w:t>
        </w:r>
      </w:ins>
      <w:r w:rsidRPr="00C83EFD">
        <w:rPr>
          <w:iCs/>
        </w:rPr>
        <w:t>)</w:t>
      </w:r>
      <w:r w:rsidRPr="00C83EFD">
        <w:rPr>
          <w:iCs/>
        </w:rPr>
        <w:tab/>
      </w:r>
      <w:r>
        <w:rPr>
          <w:iCs/>
        </w:rPr>
        <w:t xml:space="preserve">Offers from ERS Generators must include </w:t>
      </w:r>
      <w:r w:rsidRPr="004B492D">
        <w:rPr>
          <w:iCs/>
        </w:rPr>
        <w:t>self-serve</w:t>
      </w:r>
      <w:r>
        <w:rPr>
          <w:iCs/>
        </w:rPr>
        <w:t xml:space="preserve"> capacity and injection capacity amounts greater than or equal to zero for each ERS Time Period offered.</w:t>
      </w:r>
    </w:p>
    <w:p w14:paraId="5E9B60A3" w14:textId="77777777" w:rsidR="00BB08D4" w:rsidRPr="00C83EFD" w:rsidRDefault="00BB08D4" w:rsidP="00BB08D4">
      <w:pPr>
        <w:spacing w:after="240"/>
        <w:ind w:left="720" w:hanging="720"/>
        <w:rPr>
          <w:iCs/>
        </w:rPr>
      </w:pPr>
      <w:r>
        <w:rPr>
          <w:iCs/>
        </w:rPr>
        <w:t>(</w:t>
      </w:r>
      <w:del w:id="20" w:author="ERCOT" w:date="2025-03-18T14:09:00Z">
        <w:r w:rsidDel="00BB08D4">
          <w:rPr>
            <w:iCs/>
          </w:rPr>
          <w:delText>10</w:delText>
        </w:r>
      </w:del>
      <w:ins w:id="21" w:author="ERCOT" w:date="2025-03-18T14:09:00Z">
        <w:r>
          <w:rPr>
            <w:iCs/>
          </w:rPr>
          <w:t>11</w:t>
        </w:r>
      </w:ins>
      <w:r>
        <w:rPr>
          <w:iCs/>
        </w:rPr>
        <w:t>)</w:t>
      </w:r>
      <w:r>
        <w:rPr>
          <w:iCs/>
        </w:rPr>
        <w:tab/>
      </w:r>
      <w:r w:rsidRPr="00C83EFD">
        <w:t>ERCOT may establish an upper limit, in MWs, on the amount of ERS capacity it will procure for any ERS Time Period in any ERS Standard Contract Term.</w:t>
      </w:r>
      <w:r w:rsidRPr="00C83EFD">
        <w:rPr>
          <w:iCs/>
        </w:rPr>
        <w:tab/>
      </w:r>
    </w:p>
    <w:p w14:paraId="09D72B07" w14:textId="77777777" w:rsidR="00BB08D4" w:rsidRPr="00C83EFD" w:rsidRDefault="00BB08D4" w:rsidP="00BB08D4">
      <w:pPr>
        <w:spacing w:after="240"/>
        <w:ind w:left="720" w:hanging="720"/>
        <w:rPr>
          <w:iCs/>
        </w:rPr>
      </w:pPr>
      <w:r w:rsidRPr="00C83EFD">
        <w:rPr>
          <w:iCs/>
        </w:rPr>
        <w:t>(</w:t>
      </w:r>
      <w:del w:id="22" w:author="ERCOT" w:date="2025-03-18T14:09:00Z">
        <w:r w:rsidDel="00BB08D4">
          <w:rPr>
            <w:iCs/>
          </w:rPr>
          <w:delText>11</w:delText>
        </w:r>
      </w:del>
      <w:ins w:id="23" w:author="ERCOT" w:date="2025-03-18T14:09:00Z">
        <w:r>
          <w:rPr>
            <w:iCs/>
          </w:rPr>
          <w:t>12</w:t>
        </w:r>
      </w:ins>
      <w:r w:rsidRPr="00C83EFD">
        <w:rPr>
          <w:iCs/>
        </w:rPr>
        <w:t>)</w:t>
      </w:r>
      <w:r w:rsidRPr="00C83EFD">
        <w:rPr>
          <w:iCs/>
        </w:rPr>
        <w:tab/>
        <w:t xml:space="preserve">A QSE’s offer to provide ERS shall include: </w:t>
      </w:r>
    </w:p>
    <w:p w14:paraId="1E9A6EE8" w14:textId="77777777" w:rsidR="00BB08D4" w:rsidRPr="00C83EFD" w:rsidRDefault="00BB08D4" w:rsidP="00BB08D4">
      <w:pPr>
        <w:spacing w:after="240"/>
        <w:ind w:left="1440" w:hanging="720"/>
      </w:pPr>
      <w:r w:rsidRPr="00C83EFD">
        <w:t>(a)</w:t>
      </w:r>
      <w:r w:rsidRPr="00C83EFD">
        <w:tab/>
        <w:t>The name of the QSE representing the ERS Resource and the name of an individual authorized by the QSE to represent the QSE and its ERS Resource(s);</w:t>
      </w:r>
    </w:p>
    <w:p w14:paraId="259D7913" w14:textId="77777777" w:rsidR="00BB08D4" w:rsidRPr="00C83EFD" w:rsidRDefault="00BB08D4" w:rsidP="00BB08D4">
      <w:pPr>
        <w:spacing w:after="240"/>
        <w:ind w:left="1440" w:hanging="720"/>
      </w:pPr>
      <w:r w:rsidRPr="00C83EFD">
        <w:lastRenderedPageBreak/>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253A899F" w14:textId="77777777" w:rsidR="00BB08D4" w:rsidRPr="00C83EFD" w:rsidRDefault="00BB08D4" w:rsidP="00BB08D4">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1BE69AF" w14:textId="77777777" w:rsidR="00BB08D4" w:rsidRPr="00C83EFD" w:rsidRDefault="00BB08D4" w:rsidP="00BB08D4">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10E93F03" w14:textId="77777777" w:rsidR="00BB08D4" w:rsidRPr="00C83EFD" w:rsidRDefault="00BB08D4" w:rsidP="00BB08D4">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5F2300CC" w14:textId="77777777" w:rsidR="00BB08D4" w:rsidRDefault="00BB08D4" w:rsidP="00BB08D4">
      <w:pPr>
        <w:spacing w:after="240"/>
        <w:ind w:left="1440" w:hanging="720"/>
      </w:pPr>
      <w:r>
        <w:t>(f</w:t>
      </w:r>
      <w:r w:rsidRPr="00C83EFD">
        <w:t>)</w:t>
      </w:r>
      <w:r w:rsidRPr="00C83EFD">
        <w:tab/>
      </w:r>
      <w:r w:rsidRPr="0041424B">
        <w:t xml:space="preserve">Affirmation that no </w:t>
      </w:r>
      <w:r>
        <w:t>offered capacity from any site in an</w:t>
      </w:r>
      <w:r w:rsidRPr="0041424B">
        <w:t xml:space="preserve"> ERS Resource</w:t>
      </w:r>
      <w:r>
        <w:t xml:space="preserve"> has been or </w:t>
      </w:r>
      <w:r w:rsidRPr="0041424B">
        <w:t xml:space="preserve">will </w:t>
      </w:r>
      <w:r>
        <w:t xml:space="preserve">be committed to provide </w:t>
      </w:r>
      <w:r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t xml:space="preserve">s.  As an exception to the foregoing, a QSE may offer a site to provide ERS for an ERS Time Period in the </w:t>
      </w:r>
      <w:r w:rsidRPr="0041424B">
        <w:t>Standard Contract Term</w:t>
      </w:r>
      <w:r>
        <w:t xml:space="preserve"> even if the QSE has an offer pending for that same site to serve as an MRA during that ERS Time Period and </w:t>
      </w:r>
      <w:r w:rsidRPr="0041424B">
        <w:t>Standard Contract Term</w:t>
      </w:r>
      <w:r>
        <w:t>; however, if the site is selected to serve as an MRA it will not be permitted to serve as ERS during any ERS Time Period in the ERS Contract Term in which it is obligated to serve as an MRA;</w:t>
      </w:r>
    </w:p>
    <w:p w14:paraId="5CE2807A" w14:textId="77777777" w:rsidR="00BB08D4" w:rsidRDefault="00BB08D4" w:rsidP="00BB08D4">
      <w:pPr>
        <w:spacing w:after="240"/>
        <w:ind w:left="1440" w:hanging="720"/>
      </w:pPr>
      <w:r>
        <w:t>(g)</w:t>
      </w:r>
      <w:r w:rsidRPr="00C83EFD">
        <w:tab/>
      </w:r>
      <w:r>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t>; and</w:t>
      </w:r>
    </w:p>
    <w:p w14:paraId="7867B783" w14:textId="77777777" w:rsidR="00BB08D4" w:rsidRDefault="00BB08D4" w:rsidP="00BB08D4">
      <w:pPr>
        <w:spacing w:after="240"/>
        <w:ind w:left="1440" w:hanging="720"/>
      </w:pPr>
      <w:r w:rsidRPr="002675AF">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p w14:paraId="3DF80BB5" w14:textId="77777777" w:rsidR="00BB08D4" w:rsidRDefault="00BB08D4" w:rsidP="00BB08D4">
      <w:pPr>
        <w:spacing w:after="240"/>
        <w:ind w:left="720" w:hanging="720"/>
        <w:rPr>
          <w:iCs/>
        </w:rPr>
      </w:pPr>
      <w:r w:rsidRPr="00500837">
        <w:t>(</w:t>
      </w:r>
      <w:del w:id="24" w:author="ERCOT" w:date="2025-03-18T14:09:00Z">
        <w:r w:rsidDel="00BB08D4">
          <w:delText>12</w:delText>
        </w:r>
      </w:del>
      <w:ins w:id="25" w:author="ERCOT" w:date="2025-03-18T14:09:00Z">
        <w:r>
          <w:t>13</w:t>
        </w:r>
      </w:ins>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w:t>
      </w:r>
      <w:r w:rsidRPr="00500837">
        <w:rPr>
          <w:iCs/>
        </w:rPr>
        <w:lastRenderedPageBreak/>
        <w:t xml:space="preserve">information from ERCOT.  Such QSE requests shall include the following site-specific information: Electric Service Identifier (ESI ID), </w:t>
      </w:r>
      <w:r>
        <w:rPr>
          <w:iCs/>
        </w:rPr>
        <w:t>u</w:t>
      </w:r>
      <w:r w:rsidRPr="00500837">
        <w:rPr>
          <w:iCs/>
        </w:rPr>
        <w:t xml:space="preserve">nique </w:t>
      </w:r>
      <w:r>
        <w:rPr>
          <w:iCs/>
        </w:rPr>
        <w:t>m</w:t>
      </w:r>
      <w:r w:rsidRPr="00500837">
        <w:rPr>
          <w:iCs/>
        </w:rPr>
        <w:t xml:space="preserve">eter </w:t>
      </w:r>
      <w:r>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6FE606FA" w14:textId="77777777" w:rsidR="00BB08D4" w:rsidRDefault="00BB08D4" w:rsidP="00BB08D4">
      <w:pPr>
        <w:spacing w:after="240"/>
        <w:ind w:left="720" w:hanging="720"/>
      </w:pPr>
      <w:r w:rsidRPr="00500837">
        <w:t>(</w:t>
      </w:r>
      <w:del w:id="26" w:author="ERCOT" w:date="2025-03-18T14:09:00Z">
        <w:r w:rsidRPr="00500837" w:rsidDel="00BB08D4">
          <w:delText>1</w:delText>
        </w:r>
        <w:r w:rsidDel="00BB08D4">
          <w:delText>3</w:delText>
        </w:r>
      </w:del>
      <w:ins w:id="27" w:author="ERCOT" w:date="2025-03-18T14:09:00Z">
        <w:r w:rsidRPr="00500837">
          <w:t>1</w:t>
        </w:r>
        <w:r>
          <w:t>4</w:t>
        </w:r>
      </w:ins>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B08D4" w14:paraId="20245F61" w14:textId="77777777" w:rsidTr="00BC2D16">
        <w:tc>
          <w:tcPr>
            <w:tcW w:w="9350" w:type="dxa"/>
            <w:tcBorders>
              <w:top w:val="single" w:sz="4" w:space="0" w:color="auto"/>
              <w:left w:val="single" w:sz="4" w:space="0" w:color="auto"/>
              <w:bottom w:val="single" w:sz="4" w:space="0" w:color="auto"/>
              <w:right w:val="single" w:sz="4" w:space="0" w:color="auto"/>
            </w:tcBorders>
            <w:shd w:val="clear" w:color="auto" w:fill="D9D9D9"/>
          </w:tcPr>
          <w:p w14:paraId="66A6980F" w14:textId="43F053E6" w:rsidR="00BB08D4" w:rsidRPr="002A760C" w:rsidRDefault="00BB08D4" w:rsidP="00BC2D16">
            <w:pPr>
              <w:spacing w:before="120" w:after="240"/>
              <w:rPr>
                <w:b/>
                <w:i/>
              </w:rPr>
            </w:pPr>
            <w:r>
              <w:rPr>
                <w:b/>
                <w:i/>
              </w:rPr>
              <w:t>[NPRR1000</w:t>
            </w:r>
            <w:r w:rsidRPr="004B0726">
              <w:rPr>
                <w:b/>
                <w:i/>
              </w:rPr>
              <w:t xml:space="preserve">: </w:t>
            </w:r>
            <w:r>
              <w:rPr>
                <w:b/>
                <w:i/>
              </w:rPr>
              <w:t xml:space="preserve"> Delete item (</w:t>
            </w:r>
            <w:del w:id="28" w:author="ERCOT" w:date="2025-09-02T17:26:00Z" w16du:dateUtc="2025-09-02T22:26:00Z">
              <w:r w:rsidDel="00F44C9F">
                <w:rPr>
                  <w:b/>
                  <w:i/>
                </w:rPr>
                <w:delText>13</w:delText>
              </w:r>
            </w:del>
            <w:ins w:id="29" w:author="ERCOT" w:date="2025-09-02T17:26:00Z" w16du:dateUtc="2025-09-02T22:26:00Z">
              <w:r w:rsidR="00F44C9F">
                <w:rPr>
                  <w:b/>
                  <w:i/>
                </w:rPr>
                <w:t>14</w:t>
              </w:r>
            </w:ins>
            <w:r>
              <w:rPr>
                <w:b/>
                <w:i/>
              </w:rPr>
              <w:t>) above upon system implementation and renumber accordingly.</w:t>
            </w:r>
            <w:r w:rsidRPr="004B0726">
              <w:rPr>
                <w:b/>
                <w:i/>
              </w:rPr>
              <w:t>]</w:t>
            </w:r>
          </w:p>
        </w:tc>
      </w:tr>
    </w:tbl>
    <w:p w14:paraId="2E6BBD3E" w14:textId="77777777" w:rsidR="00BB08D4" w:rsidRDefault="00BB08D4" w:rsidP="00BB08D4">
      <w:pPr>
        <w:spacing w:before="240" w:after="240"/>
        <w:ind w:left="720" w:hanging="720"/>
      </w:pPr>
      <w:r>
        <w:t>(</w:t>
      </w:r>
      <w:del w:id="30" w:author="ERCOT" w:date="2025-03-18T14:09:00Z">
        <w:r w:rsidDel="00BB08D4">
          <w:delText>14</w:delText>
        </w:r>
      </w:del>
      <w:ins w:id="31" w:author="ERCOT" w:date="2025-03-18T14:09:00Z">
        <w:r>
          <w:t>15</w:t>
        </w:r>
      </w:ins>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 xml:space="preserve">(15) </w:t>
      </w:r>
      <w:r w:rsidRPr="005A1984">
        <w:t>below.</w:t>
      </w:r>
    </w:p>
    <w:p w14:paraId="7647C56B" w14:textId="77777777" w:rsidR="00BB08D4" w:rsidRPr="004759AD" w:rsidRDefault="00BB08D4" w:rsidP="00BB08D4">
      <w:pPr>
        <w:spacing w:after="240"/>
        <w:ind w:left="720" w:hanging="720"/>
        <w:rPr>
          <w:iCs/>
        </w:rPr>
      </w:pPr>
      <w:r>
        <w:rPr>
          <w:iCs/>
        </w:rPr>
        <w:t>(</w:t>
      </w:r>
      <w:del w:id="32" w:author="ERCOT" w:date="2025-03-18T14:09:00Z">
        <w:r w:rsidDel="00BB08D4">
          <w:rPr>
            <w:iCs/>
          </w:rPr>
          <w:delText>15</w:delText>
        </w:r>
      </w:del>
      <w:ins w:id="33" w:author="ERCOT" w:date="2025-03-18T14:09:00Z">
        <w:r>
          <w:rPr>
            <w:iCs/>
          </w:rPr>
          <w:t>16</w:t>
        </w:r>
      </w:ins>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Pr="005A1984">
        <w:t xml:space="preserve">A fully validated </w:t>
      </w:r>
      <w:r>
        <w:t xml:space="preserve">ERS Offer </w:t>
      </w:r>
      <w:r w:rsidRPr="005A1984">
        <w:t xml:space="preserve">form must be received by ERCOT no later than seven </w:t>
      </w:r>
      <w:r>
        <w:t>B</w:t>
      </w:r>
      <w:r w:rsidRPr="005A1984">
        <w:t xml:space="preserve">usiness </w:t>
      </w:r>
      <w:r>
        <w:t>D</w:t>
      </w:r>
      <w:r w:rsidRPr="005A1984">
        <w:t>ays prior to the first day of the month for which is intended to be in effect.</w:t>
      </w:r>
    </w:p>
    <w:p w14:paraId="3A6D882B" w14:textId="77777777" w:rsidR="00BB08D4" w:rsidRPr="004759AD" w:rsidRDefault="00BB08D4" w:rsidP="00BB08D4">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170D9B7C" w14:textId="77777777" w:rsidR="00BB08D4" w:rsidRPr="00CE0978" w:rsidRDefault="00BB08D4" w:rsidP="00290525">
      <w:pPr>
        <w:pStyle w:val="List2"/>
        <w:ind w:firstLine="0"/>
      </w:pPr>
      <w:r w:rsidRPr="004759AD">
        <w:t>(</w:t>
      </w:r>
      <w:r>
        <w:t>i</w:t>
      </w:r>
      <w:r w:rsidRPr="004759AD">
        <w:t>)</w:t>
      </w:r>
      <w:r w:rsidRPr="004759AD">
        <w:tab/>
        <w:t>100</w:t>
      </w:r>
      <w:r>
        <w:t>%</w:t>
      </w:r>
      <w:r w:rsidRPr="004759AD">
        <w:t xml:space="preserve"> of</w:t>
      </w:r>
      <w:r>
        <w:t xml:space="preserve"> the initial number of sites</w:t>
      </w:r>
      <w:r w:rsidRPr="004759AD">
        <w:t>; or</w:t>
      </w:r>
    </w:p>
    <w:p w14:paraId="0012B0ED" w14:textId="77777777" w:rsidR="00BB08D4" w:rsidRPr="004759AD" w:rsidRDefault="00BB08D4" w:rsidP="00290525">
      <w:pPr>
        <w:pStyle w:val="List2"/>
        <w:ind w:left="2160"/>
      </w:pPr>
      <w:r w:rsidRPr="004759AD">
        <w:t>(</w:t>
      </w:r>
      <w:r>
        <w:t>ii</w:t>
      </w:r>
      <w:r w:rsidRPr="004759AD">
        <w:t>)</w:t>
      </w:r>
      <w:r w:rsidRPr="004759AD">
        <w:tab/>
        <w:t xml:space="preserve">Two MW times the QSE’s projection of the </w:t>
      </w:r>
      <w:r>
        <w:t>maximum number of sites in the aggregation during the ERS Standard Contract Term, divided by the maximum MW capacity offered for any ERS Time Period for the aggregation</w:t>
      </w:r>
      <w:r w:rsidRPr="004759AD">
        <w:t>.</w:t>
      </w:r>
    </w:p>
    <w:p w14:paraId="681A3582" w14:textId="77777777" w:rsidR="00BB08D4" w:rsidRDefault="00BB08D4" w:rsidP="00BB08D4">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t>4</w:t>
      </w:r>
      <w:r w:rsidRPr="00682933">
        <w:t>) of Section 8.1.3.1.1.</w:t>
      </w:r>
    </w:p>
    <w:p w14:paraId="5083AC05" w14:textId="77777777" w:rsidR="00BB08D4" w:rsidRPr="00C83EFD" w:rsidRDefault="00BB08D4" w:rsidP="00BB08D4">
      <w:pPr>
        <w:tabs>
          <w:tab w:val="left" w:pos="2160"/>
        </w:tabs>
        <w:spacing w:after="240"/>
        <w:ind w:left="720" w:hanging="720"/>
        <w:rPr>
          <w:iCs/>
        </w:rPr>
      </w:pPr>
      <w:r>
        <w:rPr>
          <w:iCs/>
        </w:rPr>
        <w:lastRenderedPageBreak/>
        <w:t>(</w:t>
      </w:r>
      <w:del w:id="34" w:author="ERCOT" w:date="2025-03-18T14:09:00Z">
        <w:r w:rsidDel="00BB08D4">
          <w:rPr>
            <w:iCs/>
          </w:rPr>
          <w:delText>16</w:delText>
        </w:r>
      </w:del>
      <w:ins w:id="35" w:author="ERCOT" w:date="2025-03-18T14:09:00Z">
        <w:r>
          <w:rPr>
            <w:iCs/>
          </w:rPr>
          <w:t>17</w:t>
        </w:r>
      </w:ins>
      <w:r w:rsidRPr="00C83EFD">
        <w:rPr>
          <w:iCs/>
        </w:rPr>
        <w:t>)</w:t>
      </w:r>
      <w:r w:rsidRPr="00C83EFD">
        <w:rPr>
          <w:iCs/>
        </w:rPr>
        <w:tab/>
      </w:r>
      <w:r>
        <w:rPr>
          <w:iCs/>
        </w:rPr>
        <w:t>For each of the four ERS service types, a</w:t>
      </w:r>
      <w:r w:rsidRPr="00C83EFD">
        <w:rPr>
          <w:iCs/>
        </w:rPr>
        <w:t xml:space="preserve">n ERS Standard Contract Term may consist of a single ERS Contract Period or multiple non-overlapping ERS Contract Periods, as follows:  </w:t>
      </w:r>
    </w:p>
    <w:p w14:paraId="666B2397" w14:textId="77777777" w:rsidR="00BB08D4" w:rsidRPr="00C83EFD" w:rsidRDefault="00BB08D4" w:rsidP="00BB08D4">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374147A6" w14:textId="77777777" w:rsidR="00BB08D4" w:rsidRDefault="00BB08D4" w:rsidP="00BB08D4">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  However, if ERS Resources participating in a service type remain deployed at the end of that Operating Day, the ERS Contract Period for that ERS service type shall terminate at the end of the Operating Day on which those ERS Resources are recalled.</w:t>
      </w:r>
    </w:p>
    <w:p w14:paraId="5E668571" w14:textId="77777777" w:rsidR="00BB08D4" w:rsidRDefault="00BB08D4" w:rsidP="00BB08D4">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Pr="00C83EFD">
        <w:t xml:space="preserve">  </w:t>
      </w:r>
    </w:p>
    <w:p w14:paraId="1E1A2D99" w14:textId="77777777" w:rsidR="00BB08D4" w:rsidRDefault="00BB08D4" w:rsidP="00BB08D4">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6D540F7C" w14:textId="77777777" w:rsidR="00BB08D4" w:rsidRDefault="00BB08D4" w:rsidP="00BB08D4">
      <w:pPr>
        <w:tabs>
          <w:tab w:val="left" w:pos="2160"/>
        </w:tabs>
        <w:spacing w:after="240"/>
        <w:ind w:left="720" w:hanging="720"/>
      </w:pPr>
      <w:r>
        <w:rPr>
          <w:iCs/>
        </w:rPr>
        <w:t>(</w:t>
      </w:r>
      <w:del w:id="36" w:author="ERCOT" w:date="2025-03-18T14:09:00Z">
        <w:r w:rsidDel="00BB08D4">
          <w:rPr>
            <w:iCs/>
          </w:rPr>
          <w:delText>17</w:delText>
        </w:r>
      </w:del>
      <w:ins w:id="37" w:author="ERCOT" w:date="2025-03-18T14:09:00Z">
        <w:r>
          <w:rPr>
            <w:iCs/>
          </w:rPr>
          <w:t>18</w:t>
        </w:r>
      </w:ins>
      <w:r w:rsidRPr="00C83EFD">
        <w:rPr>
          <w:iCs/>
        </w:rPr>
        <w:t>)</w:t>
      </w:r>
      <w:r w:rsidRPr="00C83EFD">
        <w:rPr>
          <w:iCs/>
        </w:rPr>
        <w:tab/>
      </w:r>
      <w:r>
        <w:t xml:space="preserve">An ERS Resource currently obligated to provide an ERS service type during an ERS Time Period and </w:t>
      </w:r>
      <w:r w:rsidRPr="000E7EF1">
        <w:t>ERS Contract Period</w:t>
      </w:r>
      <w:r>
        <w:t xml:space="preserve"> may be offered to provide service as an MRA during that same ERS Time Period in the </w:t>
      </w:r>
      <w:r w:rsidRPr="000E7EF1">
        <w:t>ERS Contract Period</w:t>
      </w:r>
      <w:r>
        <w:t xml:space="preserve">.  </w:t>
      </w:r>
      <w:r>
        <w:rPr>
          <w:iCs/>
        </w:rPr>
        <w:t xml:space="preserve">If the ERS Resource is selected to provide service as an </w:t>
      </w:r>
      <w:r>
        <w:t xml:space="preserve">MRA during an ERS Time Period in the </w:t>
      </w:r>
      <w:r w:rsidRPr="000E7EF1">
        <w:t>ERS Contract Period</w:t>
      </w:r>
      <w:r>
        <w:t xml:space="preserve"> in which it is currently obligated to provide an ERS service type, the </w:t>
      </w:r>
      <w:r w:rsidRPr="000E7EF1">
        <w:t>ERS Contract Period</w:t>
      </w:r>
      <w:r>
        <w:t xml:space="preserve"> </w:t>
      </w:r>
      <w:r>
        <w:rPr>
          <w:iCs/>
        </w:rPr>
        <w:t>will be terminated</w:t>
      </w:r>
      <w:r>
        <w:t xml:space="preserve"> for that ERS service type</w:t>
      </w:r>
      <w:r>
        <w:rPr>
          <w:iCs/>
        </w:rPr>
        <w:t>.</w:t>
      </w:r>
      <w:r>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w:t>
      </w:r>
      <w:r>
        <w:lastRenderedPageBreak/>
        <w:t>Resources participating in that ERS service type have been recalled, at which time the ERS Contract Period will terminate.</w:t>
      </w:r>
    </w:p>
    <w:p w14:paraId="4CE2FE22" w14:textId="77777777" w:rsidR="00BB08D4" w:rsidRPr="00C83EFD" w:rsidRDefault="00BB08D4" w:rsidP="00BB08D4">
      <w:pPr>
        <w:tabs>
          <w:tab w:val="left" w:pos="2160"/>
        </w:tabs>
        <w:spacing w:after="240"/>
        <w:ind w:left="720" w:hanging="720"/>
        <w:rPr>
          <w:iCs/>
        </w:rPr>
      </w:pPr>
      <w:r>
        <w:t>(</w:t>
      </w:r>
      <w:del w:id="38" w:author="ERCOT" w:date="2025-03-18T14:09:00Z">
        <w:r w:rsidDel="00BB08D4">
          <w:delText>18</w:delText>
        </w:r>
      </w:del>
      <w:ins w:id="39" w:author="ERCOT" w:date="2025-03-18T14:09:00Z">
        <w:r>
          <w:t>19</w:t>
        </w:r>
      </w:ins>
      <w:r>
        <w:t>)</w:t>
      </w:r>
      <w:r>
        <w:tab/>
      </w:r>
      <w:r w:rsidRPr="00C83EFD">
        <w:rPr>
          <w:iCs/>
        </w:rPr>
        <w:t xml:space="preserve">ERS Resources shall be obligated in ERS Contract Periods as follows:  </w:t>
      </w:r>
    </w:p>
    <w:p w14:paraId="3B3C4262" w14:textId="77777777" w:rsidR="00BB08D4" w:rsidRDefault="00BB08D4" w:rsidP="00BB08D4">
      <w:pPr>
        <w:spacing w:after="240"/>
        <w:ind w:left="1440" w:hanging="720"/>
      </w:pPr>
      <w:r w:rsidRPr="00C83EFD">
        <w:t>(a)</w:t>
      </w:r>
      <w:r w:rsidRPr="00C83EFD">
        <w:tab/>
      </w:r>
      <w:r>
        <w:t>Unless an ERS Contract Period is terminated pursuant to paragraph (17) above, f</w:t>
      </w:r>
      <w:r w:rsidRPr="00C83EFD">
        <w:t>or the first ERS Contract Period in an ERS Standard Contract Term, all ERS Resources awarded by ERCOT shall be obligated.</w:t>
      </w:r>
    </w:p>
    <w:p w14:paraId="11CB6FE3" w14:textId="77777777" w:rsidR="00BB08D4" w:rsidRPr="00E30503" w:rsidRDefault="00BB08D4" w:rsidP="00BB08D4">
      <w:pPr>
        <w:spacing w:after="240"/>
        <w:ind w:left="1440" w:hanging="720"/>
      </w:pPr>
      <w:r>
        <w:t>(b)</w:t>
      </w:r>
      <w:r>
        <w:tab/>
      </w:r>
      <w:r w:rsidRPr="00C42DB9">
        <w:t>ERS Resource</w:t>
      </w:r>
      <w:r>
        <w:t>s</w:t>
      </w:r>
      <w:r w:rsidRPr="00C42DB9">
        <w:t xml:space="preserve"> shall be </w:t>
      </w:r>
      <w:r>
        <w:t>obligated</w:t>
      </w:r>
      <w:r w:rsidRPr="00C42DB9">
        <w:t xml:space="preserve"> </w:t>
      </w:r>
      <w:r>
        <w:t>for</w:t>
      </w:r>
      <w:r w:rsidRPr="00C42DB9">
        <w:t xml:space="preserve"> </w:t>
      </w:r>
      <w:r>
        <w:t>24</w:t>
      </w:r>
      <w:r w:rsidRPr="00C42DB9">
        <w:t xml:space="preserve"> hours of cumulative deployment time for</w:t>
      </w:r>
      <w:r>
        <w:t xml:space="preserve"> any</w:t>
      </w:r>
      <w:r w:rsidRPr="00C42DB9">
        <w:t xml:space="preserve"> </w:t>
      </w:r>
      <w:r>
        <w:t xml:space="preserve">ERS Contract Period during </w:t>
      </w:r>
      <w:r w:rsidRPr="00C42DB9">
        <w:t>the December through March ERS Standard Contract Term</w:t>
      </w:r>
      <w:r>
        <w:t xml:space="preserve">.  The obligated </w:t>
      </w:r>
      <w:r w:rsidRPr="00865CBB">
        <w:t>cumulative deployment time</w:t>
      </w:r>
      <w:r w:rsidRPr="00C42DB9">
        <w:t xml:space="preserve"> for </w:t>
      </w:r>
      <w:r>
        <w:t xml:space="preserve">any </w:t>
      </w:r>
      <w:r w:rsidRPr="00C42DB9">
        <w:t xml:space="preserve">ERS Contract </w:t>
      </w:r>
      <w:r>
        <w:t>Period during all other ERS Standard Contract Terms shall be 12 hours</w:t>
      </w:r>
      <w:r w:rsidRPr="00C42DB9">
        <w:t>.</w:t>
      </w:r>
    </w:p>
    <w:p w14:paraId="4490197A" w14:textId="77777777" w:rsidR="00BB08D4" w:rsidRPr="00C83EFD" w:rsidRDefault="00BB08D4" w:rsidP="00BB08D4">
      <w:pPr>
        <w:spacing w:after="240"/>
        <w:ind w:left="1440" w:hanging="720"/>
      </w:pPr>
      <w:r w:rsidRPr="00C83EFD">
        <w:t>(</w:t>
      </w:r>
      <w:r>
        <w:t>c</w:t>
      </w:r>
      <w:r w:rsidRPr="00C83EFD">
        <w:t>)</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w:t>
      </w:r>
      <w:r>
        <w:t>the maximum deployment hours specified for the ERS Standard Contract Term in paragraph (b) above</w:t>
      </w:r>
      <w:r w:rsidRPr="00C83EFD">
        <w:t xml:space="preserve"> at the end of the last ERS Contract Period shall </w:t>
      </w:r>
      <w:r>
        <w:t xml:space="preserve">be obligated for only this remaining deployment time in the new </w:t>
      </w:r>
      <w:r w:rsidRPr="00C83EFD">
        <w:t xml:space="preserve">ERS Contract Period.  </w:t>
      </w:r>
    </w:p>
    <w:p w14:paraId="672E3822" w14:textId="77777777" w:rsidR="00BB08D4" w:rsidRPr="00C83EFD" w:rsidRDefault="00BB08D4" w:rsidP="00BB08D4">
      <w:pPr>
        <w:spacing w:after="240"/>
        <w:ind w:left="1440" w:hanging="720"/>
      </w:pPr>
      <w:r w:rsidRPr="00C83EFD">
        <w:t>(</w:t>
      </w:r>
      <w:r>
        <w:t>d</w:t>
      </w:r>
      <w:r w:rsidRPr="00C83EFD">
        <w:t>)</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732C4FE2" w14:textId="77777777" w:rsidR="00BB08D4" w:rsidRPr="00C83EFD" w:rsidRDefault="00BB08D4" w:rsidP="00BB08D4">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60181A6" w14:textId="77777777" w:rsidR="00BB08D4" w:rsidRPr="00C83EFD" w:rsidRDefault="00BB08D4" w:rsidP="00BB08D4">
      <w:pPr>
        <w:tabs>
          <w:tab w:val="left" w:pos="2160"/>
        </w:tabs>
        <w:spacing w:after="240"/>
        <w:ind w:left="2160" w:hanging="720"/>
        <w:rPr>
          <w:iCs/>
        </w:rPr>
      </w:pPr>
      <w:r w:rsidRPr="00C83EFD">
        <w:t>(ii)</w:t>
      </w:r>
      <w:r w:rsidRPr="00C83EFD">
        <w:tab/>
      </w:r>
      <w:r w:rsidRPr="00500837">
        <w:t xml:space="preserve">If the obligations of one or more ERS Resources are exhausted before the end of an ERS Standard Contract Term, ERCOT shall determine whether to include renewal opt-ins in the subsequent ERS Contract Period.  ERCOT may limit any renewal to one or more ERS Time Periods </w:t>
      </w:r>
      <w:r>
        <w:t>and/or a specified MW quantity</w:t>
      </w:r>
      <w:r w:rsidRPr="00500837">
        <w:t xml:space="preserve"> in which obligations have been exhausted</w:t>
      </w:r>
      <w:r>
        <w:t>.</w:t>
      </w:r>
      <w:r w:rsidRPr="00C83EFD">
        <w:rPr>
          <w:iCs/>
        </w:rPr>
        <w:t xml:space="preserve">  </w:t>
      </w:r>
    </w:p>
    <w:p w14:paraId="02D76A31" w14:textId="77777777" w:rsidR="00BB08D4" w:rsidRPr="00C83EFD" w:rsidRDefault="00BB08D4" w:rsidP="00BB08D4">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t>a</w:t>
      </w:r>
      <w:r w:rsidRPr="00500837">
        <w:t xml:space="preserve"> subsequent ERS Contract Period, ERCOT shall promptly notify all ERS QSEs as to the ERS Time Periods </w:t>
      </w:r>
      <w:r>
        <w:t>and/or any specified MW quantity</w:t>
      </w:r>
      <w:r w:rsidRPr="00500837">
        <w:t xml:space="preserve"> that it has elected to renew.</w:t>
      </w:r>
    </w:p>
    <w:p w14:paraId="1D1185B6" w14:textId="77777777" w:rsidR="00BB08D4" w:rsidRPr="00C83EFD" w:rsidRDefault="00BB08D4" w:rsidP="00BB08D4">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44435B87" w14:textId="77777777" w:rsidR="00BB08D4" w:rsidRDefault="00BB08D4" w:rsidP="00BB08D4">
      <w:pPr>
        <w:tabs>
          <w:tab w:val="left" w:pos="2160"/>
        </w:tabs>
        <w:spacing w:after="240"/>
        <w:ind w:left="2160" w:hanging="720"/>
        <w:rPr>
          <w:iCs/>
        </w:rPr>
      </w:pPr>
      <w:r>
        <w:rPr>
          <w:iCs/>
        </w:rPr>
        <w:lastRenderedPageBreak/>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671B34AA" w14:textId="77777777" w:rsidR="00BB08D4" w:rsidRDefault="00BB08D4" w:rsidP="00BB08D4">
      <w:pPr>
        <w:spacing w:after="240"/>
        <w:ind w:left="720" w:hanging="720"/>
        <w:rPr>
          <w:iCs/>
        </w:rPr>
      </w:pPr>
      <w:r>
        <w:rPr>
          <w:iCs/>
        </w:rPr>
        <w:t>(</w:t>
      </w:r>
      <w:del w:id="40" w:author="ERCOT" w:date="2025-03-18T14:09:00Z">
        <w:r w:rsidDel="00BB08D4">
          <w:rPr>
            <w:iCs/>
          </w:rPr>
          <w:delText>19</w:delText>
        </w:r>
      </w:del>
      <w:ins w:id="41" w:author="ERCOT" w:date="2025-03-18T14:09:00Z">
        <w:r>
          <w:rPr>
            <w:iCs/>
          </w:rPr>
          <w:t>20</w:t>
        </w:r>
      </w:ins>
      <w:r>
        <w:rPr>
          <w:iCs/>
        </w:rPr>
        <w:t>)</w:t>
      </w:r>
      <w:r>
        <w:rPr>
          <w:iCs/>
        </w:rPr>
        <w:tab/>
      </w:r>
      <w:r w:rsidRPr="00C83EFD">
        <w:rPr>
          <w:iCs/>
        </w:rPr>
        <w:t xml:space="preserve">In any 12-month period beginning on </w:t>
      </w:r>
      <w:r>
        <w:rPr>
          <w:iCs/>
        </w:rPr>
        <w:t>December</w:t>
      </w:r>
      <w:r w:rsidRPr="00C83EFD">
        <w:rPr>
          <w:iCs/>
        </w:rPr>
        <w:t xml:space="preserve"> 1</w:t>
      </w:r>
      <w:r w:rsidRPr="00C83EFD">
        <w:rPr>
          <w:iCs/>
          <w:vertAlign w:val="superscript"/>
        </w:rPr>
        <w:t>st</w:t>
      </w:r>
      <w:r w:rsidRPr="00C83EFD">
        <w:rPr>
          <w:iCs/>
        </w:rPr>
        <w:t xml:space="preserve"> and ending on </w:t>
      </w:r>
      <w:r>
        <w:rPr>
          <w:iCs/>
        </w:rPr>
        <w:t>November</w:t>
      </w:r>
      <w:r w:rsidRPr="00C83EFD">
        <w:rPr>
          <w:iCs/>
        </w:rPr>
        <w:t xml:space="preserve"> 3</w:t>
      </w:r>
      <w:r>
        <w:rPr>
          <w:iCs/>
        </w:rPr>
        <w:t>0</w:t>
      </w:r>
      <w:r>
        <w:rPr>
          <w:iCs/>
          <w:vertAlign w:val="superscript"/>
        </w:rPr>
        <w:t>th</w:t>
      </w:r>
      <w:r w:rsidRPr="00C83EFD">
        <w:rPr>
          <w:iCs/>
        </w:rPr>
        <w:t>, ERCOT shall not commit dollars t</w:t>
      </w:r>
      <w:r>
        <w:rPr>
          <w:iCs/>
        </w:rPr>
        <w:t>oward ERS in excess of the ERS cost c</w:t>
      </w:r>
      <w:r w:rsidRPr="00C83EFD">
        <w:rPr>
          <w:iCs/>
        </w:rPr>
        <w:t>ap</w:t>
      </w:r>
      <w:r>
        <w:rPr>
          <w:iCs/>
        </w:rPr>
        <w:t>, except for the purpose of renewing ERS Resource obligations during a period where ERS has been exhausted</w:t>
      </w:r>
      <w:r w:rsidRPr="00C83EFD">
        <w:rPr>
          <w:iCs/>
        </w:rPr>
        <w:t xml:space="preserve">.  ERCOT may determine cost limits for each ERS </w:t>
      </w:r>
      <w:r>
        <w:rPr>
          <w:iCs/>
        </w:rPr>
        <w:t>Standard Contract Term</w:t>
      </w:r>
      <w:r w:rsidRPr="00C83EFD">
        <w:rPr>
          <w:iCs/>
        </w:rPr>
        <w:t xml:space="preserve"> i</w:t>
      </w:r>
      <w:r>
        <w:rPr>
          <w:iCs/>
        </w:rPr>
        <w:t>n order to ensure that the ERS cost c</w:t>
      </w:r>
      <w:r w:rsidRPr="00C83EFD">
        <w:rPr>
          <w:iCs/>
        </w:rPr>
        <w:t>ap is not exceeded.</w:t>
      </w:r>
    </w:p>
    <w:p w14:paraId="19C049CF" w14:textId="77777777" w:rsidR="00BB08D4" w:rsidRDefault="00BB08D4" w:rsidP="00BB08D4">
      <w:pPr>
        <w:spacing w:after="240"/>
        <w:ind w:left="720" w:hanging="720"/>
        <w:rPr>
          <w:iCs/>
        </w:rPr>
      </w:pPr>
      <w:r>
        <w:rPr>
          <w:iCs/>
        </w:rPr>
        <w:t>(</w:t>
      </w:r>
      <w:del w:id="42" w:author="ERCOT" w:date="2025-03-18T14:09:00Z">
        <w:r w:rsidDel="00BB08D4">
          <w:rPr>
            <w:iCs/>
          </w:rPr>
          <w:delText>20</w:delText>
        </w:r>
      </w:del>
      <w:ins w:id="43" w:author="ERCOT" w:date="2025-03-18T14:09:00Z">
        <w:r>
          <w:rPr>
            <w:iCs/>
          </w:rPr>
          <w:t>21</w:t>
        </w:r>
      </w:ins>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00DC3AD5" w14:textId="77777777" w:rsidR="00BB08D4" w:rsidRPr="00C83EFD" w:rsidRDefault="00BB08D4" w:rsidP="00BB08D4">
      <w:pPr>
        <w:spacing w:after="240"/>
        <w:ind w:left="720" w:hanging="720"/>
        <w:rPr>
          <w:iCs/>
        </w:rPr>
      </w:pPr>
      <w:r>
        <w:rPr>
          <w:iCs/>
        </w:rPr>
        <w:t>(</w:t>
      </w:r>
      <w:del w:id="44" w:author="ERCOT" w:date="2025-03-18T14:09:00Z">
        <w:r w:rsidDel="00BB08D4">
          <w:rPr>
            <w:iCs/>
          </w:rPr>
          <w:delText>21</w:delText>
        </w:r>
      </w:del>
      <w:ins w:id="45" w:author="ERCOT" w:date="2025-03-18T14:09:00Z">
        <w:r>
          <w:rPr>
            <w:iCs/>
          </w:rPr>
          <w:t>22</w:t>
        </w:r>
      </w:ins>
      <w:r w:rsidRPr="00C83EFD">
        <w:rPr>
          <w:iCs/>
        </w:rPr>
        <w:t>)</w:t>
      </w:r>
      <w:r w:rsidRPr="00C83EFD">
        <w:rPr>
          <w:iCs/>
        </w:rPr>
        <w:tab/>
        <w:t xml:space="preserve">ERCOT shall reduce the </w:t>
      </w:r>
      <w:r>
        <w:rPr>
          <w:iCs/>
        </w:rPr>
        <w:t>available expenditure under the ERS cost c</w:t>
      </w:r>
      <w:r w:rsidRPr="00C83EFD">
        <w:rPr>
          <w:iCs/>
        </w:rPr>
        <w:t xml:space="preserve">ap by the value of the amount of ERS Self-Provision.  ERCOT shall value ERS Self-Provision </w:t>
      </w:r>
      <w:r>
        <w:rPr>
          <w:iCs/>
        </w:rPr>
        <w:t>at the clearing price</w:t>
      </w:r>
      <w:r w:rsidRPr="00C83EFD">
        <w:rPr>
          <w:iCs/>
        </w:rPr>
        <w:t xml:space="preserve"> multiplied by the total MW of ERS Self-Provision during each relevant ERS Time Period.</w:t>
      </w:r>
    </w:p>
    <w:p w14:paraId="1BC9AC70" w14:textId="5246FE48" w:rsidR="00BB08D4" w:rsidRDefault="00BB08D4" w:rsidP="00BB08D4">
      <w:pPr>
        <w:spacing w:after="240"/>
        <w:ind w:left="720" w:hanging="720"/>
        <w:rPr>
          <w:iCs/>
        </w:rPr>
      </w:pPr>
      <w:r>
        <w:rPr>
          <w:iCs/>
        </w:rPr>
        <w:t>(</w:t>
      </w:r>
      <w:del w:id="46" w:author="ERCOT" w:date="2025-03-18T14:09:00Z">
        <w:r w:rsidDel="00BB08D4">
          <w:rPr>
            <w:iCs/>
          </w:rPr>
          <w:delText>22</w:delText>
        </w:r>
      </w:del>
      <w:ins w:id="47" w:author="ERCOT" w:date="2025-03-18T14:09:00Z">
        <w:r>
          <w:rPr>
            <w:iCs/>
          </w:rPr>
          <w:t>23</w:t>
        </w:r>
      </w:ins>
      <w:r w:rsidRPr="00C83EFD">
        <w:rPr>
          <w:iCs/>
        </w:rPr>
        <w:t>)</w:t>
      </w:r>
      <w:r w:rsidRPr="00C83EFD">
        <w:rPr>
          <w:iCs/>
        </w:rPr>
        <w:tab/>
      </w:r>
      <w:r w:rsidR="00670012" w:rsidRPr="00EE3D10">
        <w:rPr>
          <w:iCs/>
        </w:rPr>
        <w:t>ERCOT shall procure ERS Resources for each ERS Time Period using a clearing price.  Section 22, Attachment Q, Emergency Response Service Procurement Methodology, describes the methodology used by ERCOT to procure ERS.  ERCOT may consider geographic location and its effect on congestion in making ERS awards.  ERCOT may prorate the capacity awarded to an ERS Resource in an ERS Time Period if the capacity offered for that ERS Resource would cost more than Section 22, Attachment Q, allows under the time period expenditure limit.  Such proration shall only be done if the QSE indicates on its offer for an ERS Resource that the QSE is willing to have the capacity prorated and also has indicated the lowest prorated capacity limit which is acceptable for that ERS Resource.  If proration would result in an award below an ERS Resource’s designated prorated capacity limit or below the minimum MW offer applicable to the ERS service type as specified in paragraph (8) above, the offer will not be awarded.</w:t>
      </w:r>
    </w:p>
    <w:p w14:paraId="22E8FADD" w14:textId="77777777" w:rsidR="00BB08D4" w:rsidRDefault="00BB08D4" w:rsidP="00BB08D4">
      <w:pPr>
        <w:spacing w:after="240"/>
        <w:ind w:left="720" w:hanging="720"/>
        <w:rPr>
          <w:iCs/>
        </w:rPr>
      </w:pPr>
      <w:r w:rsidRPr="00C83EFD">
        <w:rPr>
          <w:iCs/>
        </w:rPr>
        <w:t>(</w:t>
      </w:r>
      <w:del w:id="48" w:author="ERCOT" w:date="2025-03-18T14:09:00Z">
        <w:r w:rsidDel="00BB08D4">
          <w:rPr>
            <w:iCs/>
          </w:rPr>
          <w:delText>23</w:delText>
        </w:r>
      </w:del>
      <w:ins w:id="49" w:author="ERCOT" w:date="2025-03-18T14:09:00Z">
        <w:r>
          <w:rPr>
            <w:iCs/>
          </w:rPr>
          <w:t>24</w:t>
        </w:r>
      </w:ins>
      <w:r w:rsidRPr="00C83EFD">
        <w:rPr>
          <w:iCs/>
        </w:rPr>
        <w:t>)</w:t>
      </w:r>
      <w:r w:rsidRPr="00C83EFD">
        <w:rPr>
          <w:iCs/>
        </w:rPr>
        <w:tab/>
        <w:t xml:space="preserve">Payments and Self-Provision credits to QSEs representing ERS Resources are subject to adjustments </w:t>
      </w:r>
      <w:r>
        <w:rPr>
          <w:iCs/>
        </w:rPr>
        <w:t>as described in Section 8.1.3.3, Payment Reductions and Suspension of Qualification of Emergency Response Service Resources and/or their Qualified Scheduling Entities.</w:t>
      </w:r>
      <w:r w:rsidRPr="00C83EFD">
        <w:rPr>
          <w:iCs/>
        </w:rPr>
        <w:t xml:space="preserve">  Deployment of ERS Resources will not result in additional payments other than any payment for which the QSE may be eligible through Real-Time energy imbalance or other ERCOT </w:t>
      </w:r>
      <w:r>
        <w:rPr>
          <w:iCs/>
        </w:rPr>
        <w:t>S</w:t>
      </w:r>
      <w:r w:rsidRPr="00C83EFD">
        <w:rPr>
          <w:iCs/>
        </w:rPr>
        <w:t xml:space="preserve">ettlement process. </w:t>
      </w:r>
    </w:p>
    <w:p w14:paraId="5EECBBC6" w14:textId="77777777" w:rsidR="007D4470" w:rsidRPr="000C47BA" w:rsidRDefault="00BB08D4" w:rsidP="000C47BA">
      <w:pPr>
        <w:spacing w:after="240"/>
        <w:ind w:left="720" w:hanging="720"/>
        <w:rPr>
          <w:iCs/>
        </w:rPr>
      </w:pPr>
      <w:r w:rsidRPr="00C83EFD">
        <w:rPr>
          <w:iCs/>
        </w:rPr>
        <w:t>(</w:t>
      </w:r>
      <w:del w:id="50" w:author="ERCOT" w:date="2025-03-18T14:10:00Z">
        <w:r w:rsidDel="00BB08D4">
          <w:rPr>
            <w:iCs/>
          </w:rPr>
          <w:delText>24</w:delText>
        </w:r>
      </w:del>
      <w:ins w:id="51" w:author="ERCOT" w:date="2025-03-18T14:10:00Z">
        <w:r>
          <w:rPr>
            <w:iCs/>
          </w:rPr>
          <w:t>25</w:t>
        </w:r>
      </w:ins>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3AEC8810" w14:textId="77777777" w:rsidR="007D4470" w:rsidRPr="00552CF9" w:rsidRDefault="007D4470" w:rsidP="007D4470">
      <w:pPr>
        <w:pStyle w:val="H4"/>
        <w:ind w:left="1267" w:hanging="1267"/>
        <w:rPr>
          <w:b w:val="0"/>
          <w:iCs/>
        </w:rPr>
      </w:pPr>
      <w:bookmarkStart w:id="52" w:name="_Toc400526220"/>
      <w:bookmarkStart w:id="53" w:name="_Toc405534538"/>
      <w:bookmarkStart w:id="54" w:name="_Toc406570551"/>
      <w:bookmarkStart w:id="55" w:name="_Toc410910703"/>
      <w:bookmarkStart w:id="56" w:name="_Toc411841132"/>
      <w:bookmarkStart w:id="57" w:name="_Toc422147094"/>
      <w:bookmarkStart w:id="58" w:name="_Toc433020690"/>
      <w:bookmarkStart w:id="59" w:name="_Toc437262131"/>
      <w:bookmarkStart w:id="60" w:name="_Toc478375309"/>
      <w:bookmarkStart w:id="61" w:name="_Toc189040279"/>
      <w:r w:rsidRPr="007F4287">
        <w:rPr>
          <w:iCs/>
        </w:rPr>
        <w:lastRenderedPageBreak/>
        <w:t>3.14.3.4</w:t>
      </w:r>
      <w:r w:rsidRPr="007F4287">
        <w:rPr>
          <w:iCs/>
        </w:rPr>
        <w:tab/>
        <w:t>Emergency Response Service Reporting and Market Communications</w:t>
      </w:r>
      <w:bookmarkEnd w:id="52"/>
      <w:bookmarkEnd w:id="53"/>
      <w:bookmarkEnd w:id="54"/>
      <w:bookmarkEnd w:id="55"/>
      <w:bookmarkEnd w:id="56"/>
      <w:bookmarkEnd w:id="57"/>
      <w:bookmarkEnd w:id="58"/>
      <w:bookmarkEnd w:id="59"/>
      <w:bookmarkEnd w:id="60"/>
      <w:bookmarkEnd w:id="61"/>
    </w:p>
    <w:p w14:paraId="1F2CA9FA" w14:textId="77777777" w:rsidR="007D4470" w:rsidRPr="00C83EFD" w:rsidRDefault="007D4470" w:rsidP="007D4470">
      <w:pPr>
        <w:spacing w:after="240"/>
        <w:ind w:left="720" w:hanging="720"/>
        <w:rPr>
          <w:iCs/>
        </w:rPr>
      </w:pPr>
      <w:r w:rsidRPr="00C83EFD">
        <w:rPr>
          <w:iCs/>
        </w:rPr>
        <w:t>(1)</w:t>
      </w:r>
      <w:r w:rsidRPr="00C83EFD">
        <w:rPr>
          <w:iCs/>
        </w:rPr>
        <w:tab/>
        <w:t xml:space="preserve">ERCOT shall review the effectiveness and benefits of ERS every 12 months from the start of the program </w:t>
      </w:r>
      <w:r>
        <w:rPr>
          <w:iCs/>
        </w:rPr>
        <w:t xml:space="preserve">year </w:t>
      </w:r>
      <w:r w:rsidRPr="00C83EFD">
        <w:rPr>
          <w:iCs/>
        </w:rPr>
        <w:t>and report its findings to TAC no later than April 15 of each calendar year.</w:t>
      </w:r>
    </w:p>
    <w:p w14:paraId="0F819F56" w14:textId="77777777" w:rsidR="007D4470" w:rsidRPr="00C83EFD" w:rsidRDefault="007D4470" w:rsidP="007D4470">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t>ERCOT website</w:t>
      </w:r>
      <w:r w:rsidRPr="00C83EFD">
        <w:rPr>
          <w:iCs/>
        </w:rPr>
        <w:t xml:space="preserve"> the number of MW procured per ERS Time Period, the number and type of ERS Resources selected, and the projected total cost of ERS for that ERS Contract Period.</w:t>
      </w:r>
    </w:p>
    <w:p w14:paraId="7ACA4C9A" w14:textId="77777777" w:rsidR="007D4470" w:rsidRPr="00C83EFD" w:rsidRDefault="007D4470" w:rsidP="007D4470">
      <w:pPr>
        <w:spacing w:after="240"/>
        <w:ind w:left="720" w:hanging="720"/>
        <w:rPr>
          <w:iCs/>
        </w:rPr>
      </w:pPr>
      <w:r w:rsidRPr="00C83EFD">
        <w:rPr>
          <w:iCs/>
        </w:rPr>
        <w:t>(3)</w:t>
      </w:r>
      <w:r w:rsidRPr="00C83EFD">
        <w:rPr>
          <w:iCs/>
        </w:rPr>
        <w:tab/>
        <w:t>ERCOT shall post the following documents to the MIS Certified Area</w:t>
      </w:r>
      <w:r>
        <w:rPr>
          <w:iCs/>
        </w:rPr>
        <w:t xml:space="preserve"> for each of the four ERS service types</w:t>
      </w:r>
      <w:r w:rsidRPr="00C83EFD">
        <w:rPr>
          <w:iCs/>
        </w:rPr>
        <w:t>:</w:t>
      </w:r>
    </w:p>
    <w:p w14:paraId="3DE9B026" w14:textId="77777777" w:rsidR="007D4470" w:rsidRPr="00C83EFD" w:rsidRDefault="007D4470" w:rsidP="007D4470">
      <w:pPr>
        <w:spacing w:after="240"/>
        <w:ind w:left="1440" w:hanging="720"/>
      </w:pPr>
      <w:r w:rsidRPr="00C83EFD">
        <w:t>(a)</w:t>
      </w:r>
      <w:r w:rsidRPr="00C83EFD">
        <w:tab/>
        <w:t>ERS Award Notification;</w:t>
      </w:r>
    </w:p>
    <w:p w14:paraId="4917738D" w14:textId="77777777" w:rsidR="007D4470" w:rsidRPr="00C83EFD" w:rsidRDefault="007D4470" w:rsidP="007D4470">
      <w:pPr>
        <w:spacing w:after="240"/>
        <w:ind w:left="1440" w:hanging="720"/>
      </w:pPr>
      <w:r w:rsidRPr="00C83EFD">
        <w:t>(b)</w:t>
      </w:r>
      <w:r w:rsidRPr="00C83EFD">
        <w:tab/>
        <w:t xml:space="preserve">ERS Resources Submission Form – Approved; </w:t>
      </w:r>
    </w:p>
    <w:p w14:paraId="23B8C895" w14:textId="77777777" w:rsidR="007D4470" w:rsidRPr="00C83EFD" w:rsidRDefault="007D4470" w:rsidP="007D4470">
      <w:pPr>
        <w:spacing w:after="240"/>
        <w:ind w:left="1440" w:hanging="720"/>
      </w:pPr>
      <w:r w:rsidRPr="00C83EFD">
        <w:t>(c)</w:t>
      </w:r>
      <w:r w:rsidRPr="00C83EFD">
        <w:tab/>
        <w:t xml:space="preserve">ERS Resource Event Performance </w:t>
      </w:r>
      <w:r>
        <w:t>Summary</w:t>
      </w:r>
      <w:r w:rsidRPr="00C83EFD">
        <w:t>;</w:t>
      </w:r>
    </w:p>
    <w:p w14:paraId="02F3C63D" w14:textId="77777777" w:rsidR="007D4470" w:rsidRPr="00C83EFD" w:rsidRDefault="007D4470" w:rsidP="007D4470">
      <w:pPr>
        <w:spacing w:after="240"/>
        <w:ind w:left="1440" w:hanging="720"/>
      </w:pPr>
      <w:r w:rsidRPr="00C83EFD">
        <w:t>(d)</w:t>
      </w:r>
      <w:r w:rsidRPr="00C83EFD">
        <w:tab/>
        <w:t>ERS Resource Availability Summary;</w:t>
      </w:r>
    </w:p>
    <w:p w14:paraId="5D08B7EC" w14:textId="77777777" w:rsidR="007D4470" w:rsidRPr="00C83EFD" w:rsidRDefault="007D4470" w:rsidP="007D4470">
      <w:pPr>
        <w:spacing w:after="240"/>
        <w:ind w:left="1440" w:hanging="720"/>
      </w:pPr>
      <w:r w:rsidRPr="00C83EFD">
        <w:t>(e)</w:t>
      </w:r>
      <w:r w:rsidRPr="00C83EFD">
        <w:tab/>
        <w:t>ERS Test Portfolio;</w:t>
      </w:r>
    </w:p>
    <w:p w14:paraId="3284C78F" w14:textId="77777777" w:rsidR="007D4470" w:rsidRPr="00C83EFD" w:rsidRDefault="007D4470" w:rsidP="007D4470">
      <w:pPr>
        <w:spacing w:after="240"/>
        <w:ind w:left="1440" w:hanging="720"/>
      </w:pPr>
      <w:r w:rsidRPr="00C83EFD">
        <w:t>(f)</w:t>
      </w:r>
      <w:r w:rsidRPr="00C83EFD">
        <w:tab/>
        <w:t>ERS Resource Test Results;</w:t>
      </w:r>
    </w:p>
    <w:p w14:paraId="2AE875DE" w14:textId="77777777" w:rsidR="007D4470" w:rsidRPr="00C83EFD" w:rsidRDefault="007D4470" w:rsidP="007D4470">
      <w:pPr>
        <w:spacing w:after="240"/>
        <w:ind w:left="1440" w:hanging="720"/>
      </w:pPr>
      <w:r w:rsidRPr="00C83EFD">
        <w:t>(g)</w:t>
      </w:r>
      <w:r w:rsidRPr="00C83EFD">
        <w:tab/>
        <w:t>ERS Pre-populated Resource Identification Forms;</w:t>
      </w:r>
    </w:p>
    <w:p w14:paraId="32FE92FA" w14:textId="77777777" w:rsidR="007D4470" w:rsidRPr="00C83EFD" w:rsidRDefault="007D4470" w:rsidP="007D4470">
      <w:pPr>
        <w:spacing w:after="240"/>
        <w:ind w:left="1440" w:hanging="720"/>
      </w:pPr>
      <w:r w:rsidRPr="00C83EFD">
        <w:t>(h)</w:t>
      </w:r>
      <w:r w:rsidRPr="00C83EFD">
        <w:tab/>
        <w:t>ERS Resource Group Assignments;</w:t>
      </w:r>
    </w:p>
    <w:p w14:paraId="6B5945AD" w14:textId="77777777" w:rsidR="007D4470" w:rsidRPr="00C83EFD" w:rsidDel="007D4470" w:rsidRDefault="007D4470" w:rsidP="007D4470">
      <w:pPr>
        <w:spacing w:after="240"/>
        <w:ind w:left="1440" w:hanging="720"/>
        <w:rPr>
          <w:del w:id="62" w:author="ERCOT" w:date="2025-03-18T12:15:00Z"/>
        </w:rPr>
      </w:pPr>
      <w:r w:rsidRPr="00C83EFD">
        <w:t>(i)</w:t>
      </w:r>
      <w:r w:rsidRPr="00C83EFD">
        <w:tab/>
        <w:t>ERS Resource Submission Form – Error Reports;</w:t>
      </w:r>
    </w:p>
    <w:p w14:paraId="5AD2FB47" w14:textId="77777777" w:rsidR="007D4470" w:rsidRPr="00C83EFD" w:rsidRDefault="007D4470" w:rsidP="007D4470">
      <w:pPr>
        <w:spacing w:after="240"/>
        <w:ind w:left="1440" w:hanging="720"/>
      </w:pPr>
      <w:del w:id="63" w:author="ERCOT" w:date="2025-03-18T12:15:00Z">
        <w:r w:rsidRPr="00C83EFD" w:rsidDel="007D4470">
          <w:delText>(j)</w:delText>
        </w:r>
      </w:del>
      <w:r w:rsidRPr="00C83EFD">
        <w:tab/>
      </w:r>
      <w:del w:id="64" w:author="ERCOT" w:date="2025-03-18T12:15:00Z">
        <w:r w:rsidRPr="00C83EFD" w:rsidDel="007D4470">
          <w:delText>ERS Preliminary Baseline Review Results;</w:delText>
        </w:r>
      </w:del>
    </w:p>
    <w:p w14:paraId="6AFEAF54" w14:textId="77777777" w:rsidR="007D4470" w:rsidRPr="00C83EFD" w:rsidRDefault="007D4470" w:rsidP="007D4470">
      <w:pPr>
        <w:spacing w:after="240"/>
        <w:ind w:left="1440" w:hanging="720"/>
      </w:pPr>
      <w:r w:rsidRPr="00C83EFD">
        <w:t>(</w:t>
      </w:r>
      <w:del w:id="65" w:author="ERCOT" w:date="2025-03-18T12:15:00Z">
        <w:r w:rsidRPr="00C83EFD" w:rsidDel="007D4470">
          <w:delText>k</w:delText>
        </w:r>
      </w:del>
      <w:ins w:id="66" w:author="ERCOT" w:date="2025-03-18T12:15:00Z">
        <w:r>
          <w:t>j</w:t>
        </w:r>
      </w:ins>
      <w:r w:rsidRPr="00C83EFD">
        <w:t>)</w:t>
      </w:r>
      <w:r w:rsidRPr="00C83EFD">
        <w:tab/>
        <w:t>ERS QSE Portfolio Availability Summary;</w:t>
      </w:r>
    </w:p>
    <w:p w14:paraId="47990FDE" w14:textId="77777777" w:rsidR="007D4470" w:rsidRPr="00C83EFD" w:rsidRDefault="007D4470" w:rsidP="007D4470">
      <w:pPr>
        <w:spacing w:after="240"/>
        <w:ind w:left="1440" w:hanging="720"/>
      </w:pPr>
      <w:r w:rsidRPr="00C83EFD">
        <w:t>(</w:t>
      </w:r>
      <w:del w:id="67" w:author="ERCOT" w:date="2025-03-18T12:15:00Z">
        <w:r w:rsidRPr="00C83EFD" w:rsidDel="007D4470">
          <w:delText>l</w:delText>
        </w:r>
      </w:del>
      <w:ins w:id="68" w:author="ERCOT" w:date="2025-03-18T12:15:00Z">
        <w:r>
          <w:t>k</w:t>
        </w:r>
      </w:ins>
      <w:r w:rsidRPr="00C83EFD">
        <w:t>)</w:t>
      </w:r>
      <w:r w:rsidRPr="00C83EFD">
        <w:tab/>
        <w:t>ERS QSE Portfolio Event Performance Summary;</w:t>
      </w:r>
    </w:p>
    <w:p w14:paraId="56029648" w14:textId="77777777" w:rsidR="007D4470" w:rsidRDefault="007D4470" w:rsidP="007D4470">
      <w:pPr>
        <w:spacing w:after="240"/>
        <w:ind w:left="1440" w:hanging="720"/>
      </w:pPr>
      <w:r w:rsidRPr="00C83EFD">
        <w:t>(</w:t>
      </w:r>
      <w:del w:id="69" w:author="ERCOT" w:date="2025-03-18T12:15:00Z">
        <w:r w:rsidRPr="00C83EFD" w:rsidDel="007D4470">
          <w:delText>m</w:delText>
        </w:r>
      </w:del>
      <w:ins w:id="70" w:author="ERCOT" w:date="2025-03-18T12:15:00Z">
        <w:r>
          <w:t>l</w:t>
        </w:r>
      </w:ins>
      <w:r w:rsidRPr="00C83EFD">
        <w:t>)</w:t>
      </w:r>
      <w:r w:rsidRPr="00C83EFD">
        <w:tab/>
        <w:t>ERS Meter Data Error Report</w:t>
      </w:r>
      <w:r>
        <w:t>;</w:t>
      </w:r>
    </w:p>
    <w:p w14:paraId="3C4C31CE" w14:textId="77777777" w:rsidR="007D4470" w:rsidRDefault="007D4470" w:rsidP="007D4470">
      <w:pPr>
        <w:spacing w:after="240"/>
        <w:ind w:left="1440" w:hanging="720"/>
      </w:pPr>
      <w:r>
        <w:t>(</w:t>
      </w:r>
      <w:del w:id="71" w:author="ERCOT" w:date="2025-03-18T12:15:00Z">
        <w:r w:rsidDel="007D4470">
          <w:delText>n</w:delText>
        </w:r>
      </w:del>
      <w:ins w:id="72" w:author="ERCOT" w:date="2025-03-18T12:15:00Z">
        <w:r>
          <w:t>m</w:t>
        </w:r>
      </w:ins>
      <w:r>
        <w:t>)</w:t>
      </w:r>
      <w:r>
        <w:tab/>
      </w:r>
      <w:r w:rsidRPr="00074C7A">
        <w:t>ERS QSE-level Payment Details Report</w:t>
      </w:r>
      <w:r>
        <w:t>; and</w:t>
      </w:r>
    </w:p>
    <w:p w14:paraId="521F8A05" w14:textId="77777777" w:rsidR="007D4470" w:rsidRDefault="007D4470" w:rsidP="007D4470">
      <w:pPr>
        <w:spacing w:after="240"/>
        <w:ind w:left="1440" w:hanging="720"/>
      </w:pPr>
      <w:r>
        <w:t>(</w:t>
      </w:r>
      <w:del w:id="73" w:author="ERCOT" w:date="2025-03-18T12:15:00Z">
        <w:r w:rsidDel="007D4470">
          <w:delText>o</w:delText>
        </w:r>
      </w:del>
      <w:ins w:id="74" w:author="ERCOT" w:date="2025-03-18T12:15:00Z">
        <w:r>
          <w:t>n</w:t>
        </w:r>
      </w:ins>
      <w:r>
        <w:t>)</w:t>
      </w:r>
      <w:r>
        <w:tab/>
        <w:t>ERS Obligation Report for TDSPs.</w:t>
      </w:r>
    </w:p>
    <w:p w14:paraId="1EFEC805" w14:textId="77777777" w:rsidR="007D4470" w:rsidRPr="00C83EFD" w:rsidRDefault="007D4470" w:rsidP="007D4470">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2F4C385E" w14:textId="77777777" w:rsidR="007D4470" w:rsidRPr="00C83EFD" w:rsidRDefault="007D4470" w:rsidP="007D4470">
      <w:pPr>
        <w:spacing w:after="240"/>
        <w:ind w:left="1440" w:hanging="720"/>
        <w:rPr>
          <w:iCs/>
        </w:rPr>
      </w:pPr>
      <w:r w:rsidRPr="00C83EFD">
        <w:rPr>
          <w:iCs/>
        </w:rPr>
        <w:lastRenderedPageBreak/>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A1B2BBE" w14:textId="77777777" w:rsidR="007D4470" w:rsidRDefault="007D4470" w:rsidP="007D4470">
      <w:pPr>
        <w:spacing w:after="240"/>
        <w:ind w:left="1440" w:hanging="720"/>
        <w:rPr>
          <w:iCs/>
        </w:rPr>
      </w:pPr>
      <w:r w:rsidRPr="00C83EFD">
        <w:rPr>
          <w:iCs/>
        </w:rPr>
        <w:t>(b)</w:t>
      </w:r>
      <w:r w:rsidRPr="00C83EFD">
        <w:rPr>
          <w:iCs/>
        </w:rPr>
        <w:tab/>
        <w:t>The name of the QSE representing each ERS Resource;</w:t>
      </w:r>
    </w:p>
    <w:p w14:paraId="1F69D757" w14:textId="77777777" w:rsidR="007D4470" w:rsidRPr="00C83EFD" w:rsidRDefault="007D4470" w:rsidP="007D4470">
      <w:pPr>
        <w:spacing w:after="240"/>
        <w:ind w:left="1440" w:hanging="720"/>
        <w:rPr>
          <w:iCs/>
        </w:rPr>
      </w:pPr>
      <w:r>
        <w:rPr>
          <w:iCs/>
        </w:rPr>
        <w:t>(c)</w:t>
      </w:r>
      <w:r>
        <w:rPr>
          <w:iCs/>
        </w:rPr>
        <w:tab/>
        <w:t>The ERS service type provided by each ERS Resource for each ERS Time Period;</w:t>
      </w:r>
    </w:p>
    <w:p w14:paraId="3A76EABD" w14:textId="77777777" w:rsidR="007D4470" w:rsidRDefault="007D4470" w:rsidP="007D4470">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7F182F18" w14:textId="77777777" w:rsidR="007D4470" w:rsidRDefault="007D4470" w:rsidP="007D4470">
      <w:pPr>
        <w:spacing w:after="240"/>
        <w:ind w:left="1440" w:hanging="720"/>
        <w:rPr>
          <w:iCs/>
        </w:rPr>
      </w:pPr>
      <w:r>
        <w:rPr>
          <w:iCs/>
        </w:rPr>
        <w:t>(e)</w:t>
      </w:r>
      <w:r>
        <w:rPr>
          <w:iCs/>
        </w:rPr>
        <w:tab/>
        <w:t>Estimate of the ERS MW obligation by station code for TDSPs in competitive areas;</w:t>
      </w:r>
    </w:p>
    <w:p w14:paraId="5DD3B523" w14:textId="77777777" w:rsidR="007D4470" w:rsidRPr="00C83EFD" w:rsidRDefault="007D4470" w:rsidP="007D4470">
      <w:pPr>
        <w:spacing w:after="240"/>
        <w:ind w:left="1440" w:hanging="720"/>
        <w:rPr>
          <w:iCs/>
        </w:rPr>
      </w:pPr>
      <w:r>
        <w:rPr>
          <w:iCs/>
        </w:rPr>
        <w:t>(f)</w:t>
      </w:r>
      <w:r>
        <w:rPr>
          <w:iCs/>
        </w:rPr>
        <w:tab/>
        <w:t>Estimate of the ERS MW obligation by zip code for TDSPs in NOIE areas; and</w:t>
      </w:r>
      <w:r w:rsidRPr="00C83EFD">
        <w:rPr>
          <w:iCs/>
        </w:rPr>
        <w:t xml:space="preserve"> </w:t>
      </w:r>
    </w:p>
    <w:p w14:paraId="1DD8DEA7" w14:textId="77777777" w:rsidR="007D4470" w:rsidRDefault="007D4470" w:rsidP="007D4470">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23E26577" w14:textId="77777777" w:rsidR="007D4470" w:rsidRDefault="007D4470" w:rsidP="007D4470">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3F5B53EE" w14:textId="77777777" w:rsidR="007D4470" w:rsidRDefault="007D4470" w:rsidP="007D4470">
      <w:pPr>
        <w:spacing w:after="240"/>
        <w:ind w:left="720" w:hanging="720"/>
        <w:rPr>
          <w:iCs/>
        </w:rPr>
      </w:pPr>
      <w:r>
        <w:rPr>
          <w:iCs/>
        </w:rPr>
        <w:t>(6)</w:t>
      </w:r>
      <w:r>
        <w:rPr>
          <w:iCs/>
        </w:rPr>
        <w:tab/>
      </w:r>
      <w:r>
        <w:t xml:space="preserve">ERCOT shall post to the ERCOT website the following information for each ERS offer </w:t>
      </w:r>
      <w:ins w:id="75" w:author="ERCOT" w:date="2025-03-18T12:16:00Z">
        <w:r>
          <w:t xml:space="preserve">no sooner than </w:t>
        </w:r>
      </w:ins>
      <w:r>
        <w:rPr>
          <w:iCs/>
        </w:rPr>
        <w:t>60 days after the first day of the ERS Standard Contract Term</w:t>
      </w:r>
      <w:ins w:id="76" w:author="ERCOT" w:date="2025-03-18T12:16:00Z">
        <w:r>
          <w:rPr>
            <w:iCs/>
          </w:rPr>
          <w:t xml:space="preserve"> and no later than </w:t>
        </w:r>
      </w:ins>
      <w:ins w:id="77" w:author="ERCOT" w:date="2025-03-18T12:17:00Z">
        <w:r>
          <w:rPr>
            <w:iCs/>
          </w:rPr>
          <w:t>65 days after the first day of the ERS Standard Contract Term</w:t>
        </w:r>
      </w:ins>
      <w:r>
        <w:rPr>
          <w:iCs/>
        </w:rPr>
        <w:t>:</w:t>
      </w:r>
    </w:p>
    <w:p w14:paraId="2DAFB92A" w14:textId="77777777" w:rsidR="007D4470" w:rsidRPr="00826958" w:rsidRDefault="007D4470" w:rsidP="007D4470">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495F42B8" w14:textId="77777777" w:rsidR="007D4470" w:rsidRPr="0082329B" w:rsidRDefault="007D4470" w:rsidP="007D4470">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668F6B1A" w14:textId="77777777" w:rsidR="00D9447B" w:rsidRDefault="007D4470" w:rsidP="000C47BA">
      <w:pPr>
        <w:spacing w:after="240"/>
        <w:ind w:left="720"/>
      </w:pPr>
      <w:r w:rsidRPr="0082329B">
        <w:rPr>
          <w:iCs/>
        </w:rPr>
        <w:t>(c)</w:t>
      </w:r>
      <w:r w:rsidRPr="0082329B">
        <w:rPr>
          <w:iCs/>
        </w:rPr>
        <w:tab/>
        <w:t>The ERS service type</w:t>
      </w:r>
      <w:r>
        <w:rPr>
          <w:iCs/>
        </w:rPr>
        <w:t>.</w:t>
      </w:r>
    </w:p>
    <w:p w14:paraId="270CB19E" w14:textId="77777777" w:rsidR="00D9447B" w:rsidRPr="00EB6A56" w:rsidRDefault="00D9447B" w:rsidP="00D9447B">
      <w:pPr>
        <w:pStyle w:val="H5"/>
        <w:ind w:left="1627" w:hanging="1627"/>
        <w:rPr>
          <w:b w:val="0"/>
        </w:rPr>
      </w:pPr>
      <w:bookmarkStart w:id="78" w:name="_Toc400968497"/>
      <w:bookmarkStart w:id="79" w:name="_Toc402362745"/>
      <w:bookmarkStart w:id="80" w:name="_Toc405554811"/>
      <w:bookmarkStart w:id="81" w:name="_Toc458771468"/>
      <w:bookmarkStart w:id="82" w:name="_Toc458771591"/>
      <w:bookmarkStart w:id="83" w:name="_Toc460939770"/>
      <w:bookmarkStart w:id="84" w:name="_Toc162532170"/>
      <w:r w:rsidRPr="00EB6A56">
        <w:t>8.1.3.1.2</w:t>
      </w:r>
      <w:r w:rsidRPr="00EB6A56">
        <w:tab/>
        <w:t>Performance Evaluation for Emergency Response Service Generators</w:t>
      </w:r>
      <w:bookmarkEnd w:id="78"/>
      <w:bookmarkEnd w:id="79"/>
      <w:bookmarkEnd w:id="80"/>
      <w:bookmarkEnd w:id="81"/>
      <w:bookmarkEnd w:id="82"/>
      <w:bookmarkEnd w:id="83"/>
      <w:bookmarkEnd w:id="84"/>
    </w:p>
    <w:p w14:paraId="2D06C6D4" w14:textId="77777777" w:rsidR="00D9447B" w:rsidRPr="00B43BB7" w:rsidRDefault="00D9447B" w:rsidP="00D9447B">
      <w:pPr>
        <w:spacing w:after="240"/>
        <w:ind w:left="720" w:hanging="720"/>
      </w:pPr>
      <w:r w:rsidRPr="00B43BB7">
        <w:t>(1)</w:t>
      </w:r>
      <w:r w:rsidRPr="00B43BB7">
        <w:tab/>
        <w:t xml:space="preserve">ERCOT shall evaluate the event performance of an ERS Generator by measuring net injection of energy to the ERCOT System using data from metering as described in paragraph (5)(a) of Section </w:t>
      </w:r>
      <w:r w:rsidRPr="00B43BB7">
        <w:rPr>
          <w:iCs/>
        </w:rPr>
        <w:t>3.14.3.3, Emergency Response Service Provision and Technical Requirements</w:t>
      </w:r>
      <w:r w:rsidRPr="00B43BB7">
        <w:t>.</w:t>
      </w:r>
    </w:p>
    <w:p w14:paraId="780670FA" w14:textId="63D41A2E" w:rsidR="00D9447B" w:rsidRDefault="00D9447B" w:rsidP="00D9447B">
      <w:pPr>
        <w:spacing w:after="240"/>
        <w:ind w:left="720" w:hanging="720"/>
        <w:rPr>
          <w:iCs/>
        </w:rPr>
      </w:pPr>
      <w:r w:rsidRPr="00B43BB7">
        <w:t>(2)</w:t>
      </w:r>
      <w:r w:rsidRPr="00B43BB7">
        <w:tab/>
        <w:t>A Non-Weather-Sensitive ERS Load will be classified as co-located with an ERS Generator if each site in the ERS Load is physically located with a site in the ERS Generator</w:t>
      </w:r>
      <w:r>
        <w:t xml:space="preserve">, </w:t>
      </w:r>
      <w:del w:id="85" w:author="ERCOT" w:date="2025-09-02T17:25:00Z" w16du:dateUtc="2025-09-02T22:25:00Z">
        <w:r w:rsidDel="005B196F">
          <w:delText xml:space="preserve">and </w:delText>
        </w:r>
      </w:del>
      <w:r>
        <w:t>if</w:t>
      </w:r>
      <w:r w:rsidRPr="00B43BB7">
        <w:t xml:space="preserve"> </w:t>
      </w:r>
      <w:r>
        <w:t>b</w:t>
      </w:r>
      <w:r w:rsidRPr="00B43BB7">
        <w:t xml:space="preserve">oth the ERS Generator and the ERS Load </w:t>
      </w:r>
      <w:r>
        <w:t>are</w:t>
      </w:r>
      <w:r w:rsidRPr="00B43BB7">
        <w:t xml:space="preserve"> represented by the same QSE</w:t>
      </w:r>
      <w:ins w:id="86" w:author="ERCOT" w:date="2025-09-02T17:25:00Z" w16du:dateUtc="2025-09-02T22:25:00Z">
        <w:r w:rsidR="005B196F">
          <w:t>,</w:t>
        </w:r>
      </w:ins>
      <w:r w:rsidRPr="00B43BB7">
        <w:t xml:space="preserve"> and </w:t>
      </w:r>
      <w:ins w:id="87" w:author="ERCOT" w:date="2025-09-02T17:25:00Z" w16du:dateUtc="2025-09-02T22:25:00Z">
        <w:r w:rsidR="005B196F">
          <w:t xml:space="preserve">if </w:t>
        </w:r>
      </w:ins>
      <w:ins w:id="88" w:author="ERCOT" w:date="2025-03-18T12:24:00Z">
        <w:r>
          <w:t xml:space="preserve">both </w:t>
        </w:r>
      </w:ins>
      <w:ins w:id="89" w:author="ERCOT" w:date="2025-09-02T17:25:00Z" w16du:dateUtc="2025-09-02T22:25:00Z">
        <w:r w:rsidR="005B196F">
          <w:t xml:space="preserve">the </w:t>
        </w:r>
      </w:ins>
      <w:ins w:id="90" w:author="ERCOT" w:date="2025-03-18T12:24:00Z">
        <w:r w:rsidRPr="00B43BB7">
          <w:t xml:space="preserve">ERS Generator and the ERS Load </w:t>
        </w:r>
      </w:ins>
      <w:r>
        <w:t xml:space="preserve">are </w:t>
      </w:r>
      <w:del w:id="91" w:author="ERCOT" w:date="2025-03-18T12:24:00Z">
        <w:r w:rsidDel="00D9447B">
          <w:delText xml:space="preserve">participating </w:delText>
        </w:r>
      </w:del>
      <w:ins w:id="92" w:author="ERCOT" w:date="2025-03-18T12:24:00Z">
        <w:r>
          <w:t>aw</w:t>
        </w:r>
      </w:ins>
      <w:ins w:id="93" w:author="ERCOT" w:date="2025-03-18T12:25:00Z">
        <w:r>
          <w:t>arded</w:t>
        </w:r>
      </w:ins>
      <w:ins w:id="94" w:author="ERCOT" w:date="2025-03-18T12:24:00Z">
        <w:r>
          <w:t xml:space="preserve"> </w:t>
        </w:r>
      </w:ins>
      <w:r w:rsidRPr="00B43BB7">
        <w:t>in the same ERS service type</w:t>
      </w:r>
      <w:r>
        <w:t xml:space="preserve"> and </w:t>
      </w:r>
      <w:ins w:id="95" w:author="ERCOT" w:date="2025-09-02T17:25:00Z" w16du:dateUtc="2025-09-02T22:25:00Z">
        <w:r w:rsidR="005B196F">
          <w:t xml:space="preserve">in </w:t>
        </w:r>
      </w:ins>
      <w:ins w:id="96" w:author="ERCOT" w:date="2025-03-18T12:25:00Z">
        <w:r>
          <w:t xml:space="preserve">all the same </w:t>
        </w:r>
      </w:ins>
      <w:r>
        <w:t>Time Periods</w:t>
      </w:r>
      <w:r w:rsidRPr="00B43BB7">
        <w:t>.  If separate offers are received from different QSEs, both offers will be rejected.</w:t>
      </w:r>
      <w:r w:rsidRPr="00B43BB7">
        <w:rPr>
          <w:iCs/>
        </w:rPr>
        <w:t xml:space="preserve">  A Weather-Sensitive ERS Load is not eligible to be classified as co-located with an ERS Generator.</w:t>
      </w:r>
    </w:p>
    <w:p w14:paraId="2A292F57" w14:textId="77777777" w:rsidR="00D9447B" w:rsidRPr="003014AC" w:rsidRDefault="00D9447B" w:rsidP="00D9447B">
      <w:pPr>
        <w:spacing w:after="240"/>
        <w:ind w:left="720" w:hanging="720"/>
        <w:rPr>
          <w:iCs/>
        </w:rPr>
      </w:pPr>
      <w:r w:rsidRPr="003014AC">
        <w:rPr>
          <w:iCs/>
        </w:rPr>
        <w:lastRenderedPageBreak/>
        <w:t>(3)</w:t>
      </w:r>
      <w:r w:rsidRPr="003014AC">
        <w:rPr>
          <w:iCs/>
        </w:rPr>
        <w:tab/>
        <w:t>If an ERS Generator is co-located with an ERS Load the following shall apply:</w:t>
      </w:r>
    </w:p>
    <w:p w14:paraId="0909F4A6" w14:textId="77777777" w:rsidR="00D9447B" w:rsidRPr="003014AC" w:rsidRDefault="00D9447B" w:rsidP="00D9447B">
      <w:pPr>
        <w:spacing w:after="240"/>
        <w:ind w:left="1440" w:hanging="720"/>
        <w:rPr>
          <w:iCs/>
        </w:rPr>
      </w:pPr>
      <w:r w:rsidRPr="003014AC">
        <w:rPr>
          <w:iCs/>
        </w:rPr>
        <w:t>(a)</w:t>
      </w:r>
      <w:r w:rsidRPr="003014AC">
        <w:rPr>
          <w:iCs/>
        </w:rPr>
        <w:tab/>
        <w:t>If a default baseline has been selected by a QSE for ERS performance evaluation for an ERS Load that is co-located with an ERS Generator, event and test performance of the ERS Generator and ERS Load shall be evaluated jointly using interval data from the Transmission and/or Distribution Service Provider (TDSP) installed metering.</w:t>
      </w:r>
      <w:r w:rsidRPr="003014AC">
        <w:t xml:space="preserve"> </w:t>
      </w:r>
      <w:r w:rsidRPr="003014AC">
        <w:rPr>
          <w:iCs/>
        </w:rPr>
        <w:t>The joint performance will be attributed to both the ERS Load and ERS Generator.</w:t>
      </w:r>
    </w:p>
    <w:p w14:paraId="5DFB4830" w14:textId="77777777" w:rsidR="00D9447B" w:rsidRPr="003014AC" w:rsidRDefault="00D9447B" w:rsidP="00D9447B">
      <w:pPr>
        <w:spacing w:after="240"/>
        <w:ind w:left="1440" w:hanging="720"/>
        <w:rPr>
          <w:iCs/>
        </w:rPr>
      </w:pPr>
      <w:r w:rsidRPr="003014AC">
        <w:rPr>
          <w:iCs/>
        </w:rPr>
        <w:t xml:space="preserve">(b) </w:t>
      </w:r>
      <w:r w:rsidRPr="003014AC">
        <w:rPr>
          <w:iCs/>
        </w:rPr>
        <w:tab/>
        <w:t>The self-serve capacity used to calculate availability in each ERS Time Period for the ERS Generator shall be deemed to be the lesser of the self-serve capacity specified on the offer or the peak Load of the ERS Load during that ERS Time Period over the 12 months preceding the beginning of the ERS Standard Contract Term.</w:t>
      </w:r>
    </w:p>
    <w:p w14:paraId="0C0D4902" w14:textId="77777777" w:rsidR="00D9447B" w:rsidRPr="003014AC" w:rsidRDefault="00D9447B" w:rsidP="00D9447B">
      <w:pPr>
        <w:spacing w:after="240"/>
        <w:ind w:left="1440" w:hanging="720"/>
      </w:pPr>
      <w:r w:rsidRPr="003014AC">
        <w:t>(c)</w:t>
      </w:r>
      <w:r w:rsidRPr="003014AC">
        <w:tab/>
        <w:t>If the co-located ERS Load is assigned to the ERS Alternate Baseline, the performance during an ERS deployment event or ERCOT test shall be evaluated using one of two methods selected by the QSE:</w:t>
      </w:r>
    </w:p>
    <w:p w14:paraId="74B696F5" w14:textId="77777777" w:rsidR="00D9447B" w:rsidRPr="003014AC" w:rsidRDefault="00D9447B" w:rsidP="00D9447B">
      <w:pPr>
        <w:spacing w:after="240"/>
        <w:ind w:left="2160" w:hanging="720"/>
      </w:pPr>
      <w:r w:rsidRPr="003014AC">
        <w:t>(i)</w:t>
      </w:r>
      <w:r w:rsidRPr="003014AC">
        <w:tab/>
        <w:t>The QSE may elect to have the performance of the ERS Generator and ERS Load evaluated separately.  In this case:</w:t>
      </w:r>
    </w:p>
    <w:p w14:paraId="1BCA2EEA" w14:textId="77777777" w:rsidR="00D9447B" w:rsidRPr="003014AC" w:rsidRDefault="00D9447B" w:rsidP="00D9447B">
      <w:pPr>
        <w:spacing w:after="240"/>
        <w:ind w:left="2880" w:hanging="720"/>
      </w:pPr>
      <w:r w:rsidRPr="003014AC">
        <w:t>(A)</w:t>
      </w:r>
      <w:r w:rsidRPr="003014AC">
        <w:tab/>
        <w:t>All site Load must participate in the ERS Load and ERCOT shall calculate interval-by-interval values for the Load of each site in the ERS Load by adding the MWh output measured by the QSE-installed metering on the generator(s) at the site to the MWh consumption measured by the TDSP metering and by subtracting the MWh export from the site, as measured by the TDSP metering.  The performance of the ERS Load shall be evaluated using the ERCOT calculated values of the site Load.</w:t>
      </w:r>
    </w:p>
    <w:p w14:paraId="36768EDD" w14:textId="77777777" w:rsidR="00D9447B" w:rsidRPr="003014AC" w:rsidRDefault="00D9447B" w:rsidP="00D9447B">
      <w:pPr>
        <w:spacing w:after="240"/>
        <w:ind w:left="2880" w:hanging="720"/>
      </w:pPr>
      <w:r w:rsidRPr="003014AC">
        <w:t>(B)</w:t>
      </w:r>
      <w:r w:rsidRPr="003014AC">
        <w:tab/>
        <w:t>The ERS Generator shall be evaluated using the interval data measured by the</w:t>
      </w:r>
      <w:r w:rsidRPr="003014AC" w:rsidDel="00155631">
        <w:t xml:space="preserve"> </w:t>
      </w:r>
      <w:r w:rsidRPr="003014AC">
        <w:t xml:space="preserve">metering on the output of the generator(s) as required by paragraph (5)(a) of Section </w:t>
      </w:r>
      <w:r w:rsidRPr="003014AC">
        <w:rPr>
          <w:iCs/>
        </w:rPr>
        <w:t>3.14.3.3</w:t>
      </w:r>
      <w:r w:rsidRPr="003014AC">
        <w:t xml:space="preserve">.  </w:t>
      </w:r>
      <w:r w:rsidRPr="003014AC">
        <w:rPr>
          <w:iCs/>
        </w:rPr>
        <w:t>For purposes of determining ERS Generator performance, the injection capacity in each ERS Time Period for the ERS Generator shall be deemed to be the sum of self-serve capacity and injection capacity submitted on the offer for that ERS Time Period, and the self-serve capacity used to measure performance for that ERS Time Period shall be deemed to be zero.</w:t>
      </w:r>
      <w:r w:rsidRPr="003014AC">
        <w:t xml:space="preserve"> </w:t>
      </w:r>
    </w:p>
    <w:p w14:paraId="7D53958A" w14:textId="77777777" w:rsidR="00D9447B" w:rsidRPr="003014AC" w:rsidRDefault="00D9447B" w:rsidP="00D9447B">
      <w:pPr>
        <w:spacing w:after="240"/>
        <w:ind w:left="2160" w:hanging="720"/>
      </w:pPr>
      <w:r w:rsidRPr="003014AC">
        <w:t>(ii)</w:t>
      </w:r>
      <w:r w:rsidRPr="003014AC">
        <w:tab/>
        <w:t>The QSE may elect to have the performance of the ERS Generator and ERS Load evaluated jointly.  In this case, ERCOT shall use the TDSP metering installed for the performance evaluation.</w:t>
      </w:r>
    </w:p>
    <w:p w14:paraId="0A9CC67F" w14:textId="77777777" w:rsidR="00D9447B" w:rsidRPr="003014AC" w:rsidRDefault="00D9447B" w:rsidP="00D9447B">
      <w:pPr>
        <w:spacing w:after="240"/>
        <w:ind w:left="2880" w:hanging="720"/>
      </w:pPr>
      <w:r w:rsidRPr="003014AC">
        <w:t>(A)</w:t>
      </w:r>
      <w:r w:rsidRPr="003014AC">
        <w:tab/>
        <w:t xml:space="preserve">If ERCOT determines that one of its established default baseline types accurately represents the ERS Load’s Demand response </w:t>
      </w:r>
      <w:r w:rsidRPr="003014AC">
        <w:lastRenderedPageBreak/>
        <w:t>contribution, the contribution of the ERS Load to the joint performance shall be based on that response.</w:t>
      </w:r>
    </w:p>
    <w:p w14:paraId="3B77B740" w14:textId="77777777" w:rsidR="00D9447B" w:rsidRPr="003014AC" w:rsidRDefault="00D9447B" w:rsidP="00D9447B">
      <w:pPr>
        <w:spacing w:after="240"/>
        <w:ind w:left="2880" w:hanging="720"/>
      </w:pPr>
      <w:r w:rsidRPr="003014AC">
        <w:t>(B)</w:t>
      </w:r>
      <w:r w:rsidRPr="003014AC">
        <w:tab/>
        <w:t>If ERCOT determines that none of its established default baseline types accurately represents the ERS Load’s Demand response contribution, the contribution of the ERS Load to the joint performance shall be deemed to be the product of the ERS Load’s obligation for the interval and the ERS Interval Performance Factor (EIPF</w:t>
      </w:r>
      <w:r w:rsidRPr="003014AC">
        <w:rPr>
          <w:i/>
          <w:vertAlign w:val="subscript"/>
        </w:rPr>
        <w:t>i</w:t>
      </w:r>
      <w:r w:rsidRPr="003014AC">
        <w:t>) as computed in Section 8.1.3.1.4, Event Performance Criteria for Emergency Response Service Resources.</w:t>
      </w:r>
    </w:p>
    <w:p w14:paraId="7ABDE62B" w14:textId="77777777" w:rsidR="00D9447B" w:rsidRPr="00B43BB7" w:rsidRDefault="00D9447B" w:rsidP="00D9447B">
      <w:pPr>
        <w:spacing w:after="240"/>
        <w:ind w:left="2880" w:hanging="720"/>
      </w:pPr>
      <w:r w:rsidRPr="003014AC">
        <w:t>(C)</w:t>
      </w:r>
      <w:r w:rsidRPr="003014AC">
        <w:tab/>
        <w:t>The joint performance will be attributed to both the ERS Load and ERS Generator.</w:t>
      </w:r>
    </w:p>
    <w:p w14:paraId="6233EA3E" w14:textId="77777777" w:rsidR="00D9447B" w:rsidRPr="00B43BB7" w:rsidRDefault="00D9447B" w:rsidP="00D9447B">
      <w:pPr>
        <w:spacing w:after="240"/>
        <w:ind w:left="720" w:hanging="720"/>
      </w:pPr>
      <w:r w:rsidRPr="00B43BB7">
        <w:rPr>
          <w:iCs/>
        </w:rPr>
        <w:t>(4)</w:t>
      </w:r>
      <w:r w:rsidRPr="00B43BB7">
        <w:rPr>
          <w:iCs/>
        </w:rPr>
        <w:tab/>
      </w:r>
      <w:r w:rsidRPr="00B43BB7">
        <w:t>If the ERS Generator is not co-located with an ERS Load the following shall apply:</w:t>
      </w:r>
    </w:p>
    <w:p w14:paraId="7CAE38A4" w14:textId="77777777" w:rsidR="00D9447B" w:rsidRPr="00B43BB7" w:rsidRDefault="00D9447B" w:rsidP="00D9447B">
      <w:pPr>
        <w:spacing w:after="240"/>
        <w:ind w:left="1440" w:hanging="720"/>
      </w:pPr>
      <w:r w:rsidRPr="00B43BB7">
        <w:t>(a)</w:t>
      </w:r>
      <w:r w:rsidRPr="00B43BB7">
        <w:tab/>
        <w:t xml:space="preserve">For purposes of determining ERS performance, the self-serve capacity </w:t>
      </w:r>
      <w:r w:rsidRPr="00B43BB7">
        <w:rPr>
          <w:iCs/>
        </w:rPr>
        <w:t xml:space="preserve">used to measure performance </w:t>
      </w:r>
      <w:r w:rsidRPr="00B43BB7">
        <w:t xml:space="preserve">in each time period for the ERS Generator shall be deemed to be zero and the injection capacity </w:t>
      </w:r>
      <w:r w:rsidRPr="00B43BB7">
        <w:rPr>
          <w:iCs/>
        </w:rPr>
        <w:t xml:space="preserve">used to measure performance </w:t>
      </w:r>
      <w:r w:rsidRPr="00B43BB7">
        <w:t>shall be equal to the amount submitted on the offer.</w:t>
      </w:r>
    </w:p>
    <w:p w14:paraId="42BFEFE7" w14:textId="77777777" w:rsidR="00D9447B" w:rsidRDefault="00D9447B" w:rsidP="00D9447B">
      <w:pPr>
        <w:spacing w:after="240"/>
        <w:ind w:left="1440" w:hanging="720"/>
      </w:pPr>
      <w:r w:rsidRPr="009F2D68">
        <w:t>(b)</w:t>
      </w:r>
      <w:r w:rsidRPr="009F2D68">
        <w:tab/>
        <w:t>The ERS Generator shall have its performance based on its metered output to the ERCOT System as measured by the TDSP metering.</w:t>
      </w:r>
    </w:p>
    <w:p w14:paraId="5863425D" w14:textId="77777777" w:rsidR="00D9447B" w:rsidRPr="00BA2009" w:rsidRDefault="00D9447B" w:rsidP="00BC2D06"/>
    <w:sectPr w:rsidR="00D9447B" w:rsidRPr="00BA2009">
      <w:headerReference w:type="default" r:id="rId16"/>
      <w:footerReference w:type="even" r:id="rId17"/>
      <w:footerReference w:type="default" r:id="rId18"/>
      <w:footerReference w:type="first" r:id="rId1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E334B8" w14:textId="77777777" w:rsidR="00294328" w:rsidRDefault="00294328">
      <w:r>
        <w:separator/>
      </w:r>
    </w:p>
  </w:endnote>
  <w:endnote w:type="continuationSeparator" w:id="0">
    <w:p w14:paraId="615442DC" w14:textId="77777777" w:rsidR="00294328" w:rsidRDefault="00294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9A643"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1E485" w14:textId="4C37CE6A" w:rsidR="00D176CF" w:rsidRDefault="00290525">
    <w:pPr>
      <w:pStyle w:val="Footer"/>
      <w:tabs>
        <w:tab w:val="clear" w:pos="4320"/>
        <w:tab w:val="clear" w:pos="8640"/>
        <w:tab w:val="right" w:pos="9360"/>
      </w:tabs>
      <w:rPr>
        <w:rFonts w:ascii="Arial" w:hAnsi="Arial" w:cs="Arial"/>
        <w:sz w:val="18"/>
      </w:rPr>
    </w:pPr>
    <w:r>
      <w:rPr>
        <w:rFonts w:ascii="Arial" w:hAnsi="Arial" w:cs="Arial"/>
        <w:sz w:val="18"/>
        <w:szCs w:val="18"/>
      </w:rPr>
      <w:t>1299</w:t>
    </w:r>
    <w:r w:rsidRPr="00485576">
      <w:rPr>
        <w:rFonts w:ascii="Arial" w:hAnsi="Arial" w:cs="Arial"/>
        <w:sz w:val="18"/>
        <w:szCs w:val="18"/>
      </w:rPr>
      <w:t>NPRR</w:t>
    </w:r>
    <w:r w:rsidR="00485576" w:rsidRPr="00485576">
      <w:rPr>
        <w:rFonts w:ascii="Arial" w:hAnsi="Arial" w:cs="Arial"/>
        <w:sz w:val="18"/>
        <w:szCs w:val="18"/>
      </w:rPr>
      <w:t>-01 Clarification</w:t>
    </w:r>
    <w:r w:rsidR="00631A53">
      <w:rPr>
        <w:rFonts w:ascii="Arial" w:hAnsi="Arial" w:cs="Arial"/>
        <w:sz w:val="18"/>
        <w:szCs w:val="18"/>
      </w:rPr>
      <w:t>s</w:t>
    </w:r>
    <w:r w:rsidR="00485576" w:rsidRPr="00485576">
      <w:rPr>
        <w:rFonts w:ascii="Arial" w:hAnsi="Arial" w:cs="Arial"/>
        <w:sz w:val="18"/>
        <w:szCs w:val="18"/>
      </w:rPr>
      <w:t xml:space="preserve"> to E</w:t>
    </w:r>
    <w:r w:rsidR="00631A53">
      <w:rPr>
        <w:rFonts w:ascii="Arial" w:hAnsi="Arial" w:cs="Arial"/>
        <w:sz w:val="18"/>
        <w:szCs w:val="18"/>
      </w:rPr>
      <w:t xml:space="preserve">mergency </w:t>
    </w:r>
    <w:r w:rsidR="00485576" w:rsidRPr="00485576">
      <w:rPr>
        <w:rFonts w:ascii="Arial" w:hAnsi="Arial" w:cs="Arial"/>
        <w:sz w:val="18"/>
        <w:szCs w:val="18"/>
      </w:rPr>
      <w:t>R</w:t>
    </w:r>
    <w:r w:rsidR="00631A53">
      <w:rPr>
        <w:rFonts w:ascii="Arial" w:hAnsi="Arial" w:cs="Arial"/>
        <w:sz w:val="18"/>
        <w:szCs w:val="18"/>
      </w:rPr>
      <w:t xml:space="preserve">esponse </w:t>
    </w:r>
    <w:r w:rsidR="00485576" w:rsidRPr="00485576">
      <w:rPr>
        <w:rFonts w:ascii="Arial" w:hAnsi="Arial" w:cs="Arial"/>
        <w:sz w:val="18"/>
        <w:szCs w:val="18"/>
      </w:rPr>
      <w:t>S</w:t>
    </w:r>
    <w:r w:rsidR="00631A53">
      <w:rPr>
        <w:rFonts w:ascii="Arial" w:hAnsi="Arial" w:cs="Arial"/>
        <w:sz w:val="18"/>
        <w:szCs w:val="18"/>
      </w:rPr>
      <w:t>ervice</w:t>
    </w:r>
    <w:r>
      <w:rPr>
        <w:rFonts w:ascii="Arial" w:hAnsi="Arial" w:cs="Arial"/>
        <w:sz w:val="18"/>
        <w:szCs w:val="18"/>
      </w:rPr>
      <w:t xml:space="preserve"> (ERS)</w:t>
    </w:r>
    <w:r w:rsidR="00485576" w:rsidRPr="00485576">
      <w:rPr>
        <w:rFonts w:ascii="Arial" w:hAnsi="Arial" w:cs="Arial"/>
        <w:sz w:val="18"/>
        <w:szCs w:val="18"/>
      </w:rPr>
      <w:t xml:space="preserve"> </w:t>
    </w:r>
    <w:r>
      <w:rPr>
        <w:rFonts w:ascii="Arial" w:hAnsi="Arial" w:cs="Arial"/>
        <w:sz w:val="18"/>
        <w:szCs w:val="18"/>
      </w:rPr>
      <w:t>0902</w:t>
    </w:r>
    <w:r w:rsidRPr="00485576">
      <w:rPr>
        <w:rFonts w:ascii="Arial" w:hAnsi="Arial" w:cs="Arial"/>
        <w:sz w:val="18"/>
        <w:szCs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1CB8AC7E"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1BC5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68BD43" w14:textId="77777777" w:rsidR="00294328" w:rsidRDefault="00294328">
      <w:r>
        <w:separator/>
      </w:r>
    </w:p>
  </w:footnote>
  <w:footnote w:type="continuationSeparator" w:id="0">
    <w:p w14:paraId="53DD1398" w14:textId="77777777" w:rsidR="00294328" w:rsidRDefault="002943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B33B9A"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7893281"/>
    <w:multiLevelType w:val="hybridMultilevel"/>
    <w:tmpl w:val="CB2E17E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819541886">
    <w:abstractNumId w:val="0"/>
  </w:num>
  <w:num w:numId="2" w16cid:durableId="383717987">
    <w:abstractNumId w:val="11"/>
  </w:num>
  <w:num w:numId="3" w16cid:durableId="645207389">
    <w:abstractNumId w:val="12"/>
  </w:num>
  <w:num w:numId="4" w16cid:durableId="949629128">
    <w:abstractNumId w:val="1"/>
  </w:num>
  <w:num w:numId="5" w16cid:durableId="741219127">
    <w:abstractNumId w:val="6"/>
  </w:num>
  <w:num w:numId="6" w16cid:durableId="1176923256">
    <w:abstractNumId w:val="6"/>
  </w:num>
  <w:num w:numId="7" w16cid:durableId="96104444">
    <w:abstractNumId w:val="6"/>
  </w:num>
  <w:num w:numId="8" w16cid:durableId="1643998691">
    <w:abstractNumId w:val="6"/>
  </w:num>
  <w:num w:numId="9" w16cid:durableId="1998458286">
    <w:abstractNumId w:val="6"/>
  </w:num>
  <w:num w:numId="10" w16cid:durableId="1980259977">
    <w:abstractNumId w:val="6"/>
  </w:num>
  <w:num w:numId="11" w16cid:durableId="1768036687">
    <w:abstractNumId w:val="6"/>
  </w:num>
  <w:num w:numId="12" w16cid:durableId="654916839">
    <w:abstractNumId w:val="6"/>
  </w:num>
  <w:num w:numId="13" w16cid:durableId="521361302">
    <w:abstractNumId w:val="6"/>
  </w:num>
  <w:num w:numId="14" w16cid:durableId="1340740424">
    <w:abstractNumId w:val="3"/>
  </w:num>
  <w:num w:numId="15" w16cid:durableId="1950896204">
    <w:abstractNumId w:val="5"/>
  </w:num>
  <w:num w:numId="16" w16cid:durableId="1165171952">
    <w:abstractNumId w:val="9"/>
  </w:num>
  <w:num w:numId="17" w16cid:durableId="1631745717">
    <w:abstractNumId w:val="10"/>
  </w:num>
  <w:num w:numId="18" w16cid:durableId="1493905599">
    <w:abstractNumId w:val="4"/>
  </w:num>
  <w:num w:numId="19" w16cid:durableId="981545063">
    <w:abstractNumId w:val="7"/>
  </w:num>
  <w:num w:numId="20" w16cid:durableId="311062118">
    <w:abstractNumId w:val="2"/>
  </w:num>
  <w:num w:numId="21" w16cid:durableId="445542305">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4045"/>
    <w:rsid w:val="00060A5A"/>
    <w:rsid w:val="00064B44"/>
    <w:rsid w:val="00067FE2"/>
    <w:rsid w:val="0007682E"/>
    <w:rsid w:val="000A3755"/>
    <w:rsid w:val="000B7E63"/>
    <w:rsid w:val="000C47BA"/>
    <w:rsid w:val="000C6C8A"/>
    <w:rsid w:val="000D1AEB"/>
    <w:rsid w:val="000D3E64"/>
    <w:rsid w:val="000F13C5"/>
    <w:rsid w:val="00105A36"/>
    <w:rsid w:val="001313B4"/>
    <w:rsid w:val="0014546D"/>
    <w:rsid w:val="001500D9"/>
    <w:rsid w:val="00156DB7"/>
    <w:rsid w:val="00157228"/>
    <w:rsid w:val="00160C3C"/>
    <w:rsid w:val="001666C1"/>
    <w:rsid w:val="0017783C"/>
    <w:rsid w:val="0019314C"/>
    <w:rsid w:val="001F38F0"/>
    <w:rsid w:val="00237430"/>
    <w:rsid w:val="0025132F"/>
    <w:rsid w:val="00276A99"/>
    <w:rsid w:val="00286AD9"/>
    <w:rsid w:val="00290525"/>
    <w:rsid w:val="00294328"/>
    <w:rsid w:val="002966F3"/>
    <w:rsid w:val="002A7362"/>
    <w:rsid w:val="002B69F3"/>
    <w:rsid w:val="002B6CE0"/>
    <w:rsid w:val="002B763A"/>
    <w:rsid w:val="002D382A"/>
    <w:rsid w:val="002F1EDD"/>
    <w:rsid w:val="003013F2"/>
    <w:rsid w:val="0030232A"/>
    <w:rsid w:val="00303508"/>
    <w:rsid w:val="0030694A"/>
    <w:rsid w:val="003069F4"/>
    <w:rsid w:val="00360920"/>
    <w:rsid w:val="00373E79"/>
    <w:rsid w:val="00377A4D"/>
    <w:rsid w:val="00383AD4"/>
    <w:rsid w:val="00384709"/>
    <w:rsid w:val="00386C35"/>
    <w:rsid w:val="003A3D77"/>
    <w:rsid w:val="003B5AED"/>
    <w:rsid w:val="003C6B7B"/>
    <w:rsid w:val="003E383D"/>
    <w:rsid w:val="004135BD"/>
    <w:rsid w:val="00413CDF"/>
    <w:rsid w:val="00414B88"/>
    <w:rsid w:val="004256C2"/>
    <w:rsid w:val="004302A4"/>
    <w:rsid w:val="004463BA"/>
    <w:rsid w:val="00453C3C"/>
    <w:rsid w:val="004822D4"/>
    <w:rsid w:val="00485576"/>
    <w:rsid w:val="0049290B"/>
    <w:rsid w:val="004A4451"/>
    <w:rsid w:val="004D3958"/>
    <w:rsid w:val="004F3297"/>
    <w:rsid w:val="005008DF"/>
    <w:rsid w:val="005045D0"/>
    <w:rsid w:val="00534C6C"/>
    <w:rsid w:val="00575F4F"/>
    <w:rsid w:val="005841C0"/>
    <w:rsid w:val="0059260F"/>
    <w:rsid w:val="005B196F"/>
    <w:rsid w:val="005B7033"/>
    <w:rsid w:val="005D3D08"/>
    <w:rsid w:val="005D70EF"/>
    <w:rsid w:val="005E5074"/>
    <w:rsid w:val="005E598F"/>
    <w:rsid w:val="005F5460"/>
    <w:rsid w:val="00612E4F"/>
    <w:rsid w:val="00615D5E"/>
    <w:rsid w:val="00622E99"/>
    <w:rsid w:val="00625E5D"/>
    <w:rsid w:val="00631A53"/>
    <w:rsid w:val="00656593"/>
    <w:rsid w:val="0066370F"/>
    <w:rsid w:val="00670012"/>
    <w:rsid w:val="00684EE0"/>
    <w:rsid w:val="006A0784"/>
    <w:rsid w:val="006A2F76"/>
    <w:rsid w:val="006A697B"/>
    <w:rsid w:val="006B222F"/>
    <w:rsid w:val="006B4DDE"/>
    <w:rsid w:val="006E4597"/>
    <w:rsid w:val="00712AF6"/>
    <w:rsid w:val="00743968"/>
    <w:rsid w:val="00785415"/>
    <w:rsid w:val="00791CB9"/>
    <w:rsid w:val="00793130"/>
    <w:rsid w:val="007A1BE1"/>
    <w:rsid w:val="007A4904"/>
    <w:rsid w:val="007A7130"/>
    <w:rsid w:val="007B3233"/>
    <w:rsid w:val="007B5A42"/>
    <w:rsid w:val="007C199B"/>
    <w:rsid w:val="007D3073"/>
    <w:rsid w:val="007D4470"/>
    <w:rsid w:val="007D64B9"/>
    <w:rsid w:val="007D72D4"/>
    <w:rsid w:val="007E0452"/>
    <w:rsid w:val="007E4FA0"/>
    <w:rsid w:val="008070C0"/>
    <w:rsid w:val="00811C12"/>
    <w:rsid w:val="0084483A"/>
    <w:rsid w:val="00845778"/>
    <w:rsid w:val="00887E28"/>
    <w:rsid w:val="008A6C0B"/>
    <w:rsid w:val="008D3BAA"/>
    <w:rsid w:val="008D4579"/>
    <w:rsid w:val="008D5C3A"/>
    <w:rsid w:val="008E6DA2"/>
    <w:rsid w:val="00907B1E"/>
    <w:rsid w:val="00934E5E"/>
    <w:rsid w:val="00943AFD"/>
    <w:rsid w:val="00963A51"/>
    <w:rsid w:val="00983B6E"/>
    <w:rsid w:val="009936F8"/>
    <w:rsid w:val="009A3772"/>
    <w:rsid w:val="009D17F0"/>
    <w:rsid w:val="009E0803"/>
    <w:rsid w:val="009E47A7"/>
    <w:rsid w:val="009F480C"/>
    <w:rsid w:val="00A04C44"/>
    <w:rsid w:val="00A20B4D"/>
    <w:rsid w:val="00A42796"/>
    <w:rsid w:val="00A5311D"/>
    <w:rsid w:val="00A6530B"/>
    <w:rsid w:val="00A66A6D"/>
    <w:rsid w:val="00AD3B58"/>
    <w:rsid w:val="00AF56C6"/>
    <w:rsid w:val="00B032E8"/>
    <w:rsid w:val="00B40447"/>
    <w:rsid w:val="00B5511E"/>
    <w:rsid w:val="00B57F96"/>
    <w:rsid w:val="00B67892"/>
    <w:rsid w:val="00BA4D33"/>
    <w:rsid w:val="00BB08D4"/>
    <w:rsid w:val="00BC2D06"/>
    <w:rsid w:val="00BC2D16"/>
    <w:rsid w:val="00C542B3"/>
    <w:rsid w:val="00C744EB"/>
    <w:rsid w:val="00C90702"/>
    <w:rsid w:val="00C917FF"/>
    <w:rsid w:val="00C9766A"/>
    <w:rsid w:val="00CC4F39"/>
    <w:rsid w:val="00CC7BF1"/>
    <w:rsid w:val="00CD544C"/>
    <w:rsid w:val="00CF4256"/>
    <w:rsid w:val="00D04FE8"/>
    <w:rsid w:val="00D13BA5"/>
    <w:rsid w:val="00D176CF"/>
    <w:rsid w:val="00D271E3"/>
    <w:rsid w:val="00D36302"/>
    <w:rsid w:val="00D47A80"/>
    <w:rsid w:val="00D8560C"/>
    <w:rsid w:val="00D85807"/>
    <w:rsid w:val="00D87349"/>
    <w:rsid w:val="00D91EE9"/>
    <w:rsid w:val="00D9447B"/>
    <w:rsid w:val="00D97220"/>
    <w:rsid w:val="00DA1D1D"/>
    <w:rsid w:val="00DA2339"/>
    <w:rsid w:val="00DC01CC"/>
    <w:rsid w:val="00DC1EEE"/>
    <w:rsid w:val="00DC4BE5"/>
    <w:rsid w:val="00E14D47"/>
    <w:rsid w:val="00E1641C"/>
    <w:rsid w:val="00E26708"/>
    <w:rsid w:val="00E32DFC"/>
    <w:rsid w:val="00E34958"/>
    <w:rsid w:val="00E37AB0"/>
    <w:rsid w:val="00E61AE2"/>
    <w:rsid w:val="00E71C39"/>
    <w:rsid w:val="00E77085"/>
    <w:rsid w:val="00E905E4"/>
    <w:rsid w:val="00EA44F6"/>
    <w:rsid w:val="00EA56E6"/>
    <w:rsid w:val="00EC335F"/>
    <w:rsid w:val="00EC48FB"/>
    <w:rsid w:val="00EF232A"/>
    <w:rsid w:val="00F05A69"/>
    <w:rsid w:val="00F16DFC"/>
    <w:rsid w:val="00F40540"/>
    <w:rsid w:val="00F43FFD"/>
    <w:rsid w:val="00F44236"/>
    <w:rsid w:val="00F44C9F"/>
    <w:rsid w:val="00F51FDD"/>
    <w:rsid w:val="00F52517"/>
    <w:rsid w:val="00F56498"/>
    <w:rsid w:val="00FA57B2"/>
    <w:rsid w:val="00FB509B"/>
    <w:rsid w:val="00FC3D4B"/>
    <w:rsid w:val="00FC6312"/>
    <w:rsid w:val="00FD1F3E"/>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987693"/>
  <w15:chartTrackingRefBased/>
  <w15:docId w15:val="{7191DD25-6094-4356-9F7F-5E4B8D5A4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4Char">
    <w:name w:val="H4 Char"/>
    <w:link w:val="H4"/>
    <w:rsid w:val="007D4470"/>
    <w:rPr>
      <w:b/>
      <w:bCs/>
      <w:snapToGrid w:val="0"/>
      <w:sz w:val="24"/>
    </w:rPr>
  </w:style>
  <w:style w:type="character" w:customStyle="1" w:styleId="H5Char">
    <w:name w:val="H5 Char"/>
    <w:link w:val="H5"/>
    <w:rsid w:val="00D9447B"/>
    <w:rPr>
      <w:b/>
      <w:bCs/>
      <w:i/>
      <w:iCs/>
      <w:sz w:val="24"/>
      <w:szCs w:val="26"/>
    </w:rPr>
  </w:style>
  <w:style w:type="character" w:customStyle="1" w:styleId="BodyTextNumberedChar1">
    <w:name w:val="Body Text Numbered Char1"/>
    <w:link w:val="BodyTextNumbered"/>
    <w:rsid w:val="00BB08D4"/>
    <w:rPr>
      <w:iCs/>
      <w:sz w:val="24"/>
    </w:rPr>
  </w:style>
  <w:style w:type="paragraph" w:customStyle="1" w:styleId="BodyTextNumbered">
    <w:name w:val="Body Text Numbered"/>
    <w:basedOn w:val="BodyText"/>
    <w:link w:val="BodyTextNumberedChar1"/>
    <w:rsid w:val="00BB08D4"/>
    <w:pPr>
      <w:ind w:left="720" w:hanging="720"/>
    </w:pPr>
    <w:rPr>
      <w:iCs/>
      <w:szCs w:val="20"/>
    </w:rPr>
  </w:style>
  <w:style w:type="paragraph" w:styleId="ListParagraph">
    <w:name w:val="List Paragraph"/>
    <w:basedOn w:val="Normal"/>
    <w:uiPriority w:val="34"/>
    <w:qFormat/>
    <w:rsid w:val="00B40447"/>
    <w:pPr>
      <w:ind w:left="720"/>
    </w:pPr>
  </w:style>
  <w:style w:type="character" w:styleId="UnresolvedMention">
    <w:name w:val="Unresolved Mention"/>
    <w:uiPriority w:val="99"/>
    <w:semiHidden/>
    <w:unhideWhenUsed/>
    <w:rsid w:val="000C47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99" TargetMode="External"/><Relationship Id="rId13" Type="http://schemas.openxmlformats.org/officeDocument/2006/relationships/image" Target="media/image2.wmf"/><Relationship Id="rId18" Type="http://schemas.openxmlformats.org/officeDocument/2006/relationships/footer" Target="foot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ercot.com/files/docs/2023/08/25/ERCOT-Strategic-Plan-2024-2028.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5" Type="http://schemas.openxmlformats.org/officeDocument/2006/relationships/webSettings" Target="webSettings.xml"/><Relationship Id="rId15" Type="http://schemas.openxmlformats.org/officeDocument/2006/relationships/hyperlink" Target="mailto:Brittney.Albracht@ercot.com" TargetMode="External"/><Relationship Id="rId10" Type="http://schemas.openxmlformats.org/officeDocument/2006/relationships/hyperlink" Target="https://www.ercot.com/files/docs/2023/08/25/ERCOT-Strategic-Plan-2024-2028.pdf"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mailto:mpatterson@ercot.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13</Pages>
  <Words>4707</Words>
  <Characters>24466</Characters>
  <Application>Microsoft Office Word</Application>
  <DocSecurity>0</DocSecurity>
  <Lines>203</Lines>
  <Paragraphs>58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29115</CharactersWithSpaces>
  <SharedDoc>false</SharedDoc>
  <HLinks>
    <vt:vector size="30" baseType="variant">
      <vt:variant>
        <vt:i4>2293837</vt:i4>
      </vt:variant>
      <vt:variant>
        <vt:i4>30</vt:i4>
      </vt:variant>
      <vt:variant>
        <vt:i4>0</vt:i4>
      </vt:variant>
      <vt:variant>
        <vt:i4>5</vt:i4>
      </vt:variant>
      <vt:variant>
        <vt:lpwstr>mailto:Brittney.Albracht@ercot.com</vt:lpwstr>
      </vt:variant>
      <vt:variant>
        <vt:lpwstr/>
      </vt:variant>
      <vt:variant>
        <vt:i4>1769511</vt:i4>
      </vt:variant>
      <vt:variant>
        <vt:i4>27</vt:i4>
      </vt:variant>
      <vt:variant>
        <vt:i4>0</vt:i4>
      </vt:variant>
      <vt:variant>
        <vt:i4>5</vt:i4>
      </vt:variant>
      <vt:variant>
        <vt:lpwstr>mailto:mpatterson@ercot.com</vt:lpwstr>
      </vt:variant>
      <vt:variant>
        <vt:lpwstr/>
      </vt:variant>
      <vt:variant>
        <vt:i4>3866677</vt:i4>
      </vt:variant>
      <vt:variant>
        <vt:i4>15</vt:i4>
      </vt:variant>
      <vt:variant>
        <vt:i4>0</vt:i4>
      </vt:variant>
      <vt:variant>
        <vt:i4>5</vt:i4>
      </vt:variant>
      <vt:variant>
        <vt:lpwstr>https://www.ercot.com/files/docs/2023/08/25/ERCOT-Strategic-Plan-2024-2028.pdf</vt:lpwstr>
      </vt:variant>
      <vt:variant>
        <vt:lpwstr/>
      </vt:variant>
      <vt:variant>
        <vt:i4>3866677</vt:i4>
      </vt:variant>
      <vt:variant>
        <vt:i4>9</vt:i4>
      </vt:variant>
      <vt:variant>
        <vt:i4>0</vt:i4>
      </vt:variant>
      <vt:variant>
        <vt:i4>5</vt:i4>
      </vt:variant>
      <vt:variant>
        <vt:lpwstr>https://www.ercot.com/files/docs/2023/08/25/ERCOT-Strategic-Plan-2024-2028.pdf</vt:lpwstr>
      </vt:variant>
      <vt:variant>
        <vt:lpwstr/>
      </vt:variant>
      <vt:variant>
        <vt:i4>3866677</vt:i4>
      </vt:variant>
      <vt:variant>
        <vt:i4>3</vt:i4>
      </vt:variant>
      <vt:variant>
        <vt:i4>0</vt:i4>
      </vt:variant>
      <vt:variant>
        <vt:i4>5</vt:i4>
      </vt:variant>
      <vt:variant>
        <vt:lpwstr>https://www.ercot.com/files/docs/2023/08/25/ERCOT-Strategic-Plan-2024-2028.pdf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cp:lastModifiedBy>
  <cp:revision>12</cp:revision>
  <cp:lastPrinted>2013-11-15T22:11:00Z</cp:lastPrinted>
  <dcterms:created xsi:type="dcterms:W3CDTF">2025-09-02T22:22:00Z</dcterms:created>
  <dcterms:modified xsi:type="dcterms:W3CDTF">2025-09-02T23:08:00Z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2025-06-24T19:26:58Z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af7e0435-db19-46af-87f5-2930a5492974</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